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350"/>
      </w:tblGrid>
      <w:tr w:rsidR="005822DC" w14:paraId="66985960" w14:textId="77777777" w:rsidTr="00E2704A">
        <w:tc>
          <w:tcPr>
            <w:tcW w:w="9350" w:type="dxa"/>
          </w:tcPr>
          <w:p w14:paraId="6C3C5669" w14:textId="77777777" w:rsidR="005822DC" w:rsidRDefault="005822DC" w:rsidP="00E2704A">
            <w:pPr>
              <w:autoSpaceDE w:val="0"/>
              <w:autoSpaceDN w:val="0"/>
              <w:adjustRightInd w:val="0"/>
              <w:rPr>
                <w:rFonts w:ascii="TimesNewRomanPS-BoldMT" w:hAnsi="TimesNewRomanPS-BoldMT" w:cs="TimesNewRomanPS-BoldMT"/>
                <w:b/>
                <w:bCs/>
                <w:sz w:val="29"/>
                <w:szCs w:val="29"/>
              </w:rPr>
            </w:pPr>
            <w:r>
              <w:rPr>
                <w:rFonts w:ascii="TimesNewRomanPS-BoldMT" w:hAnsi="TimesNewRomanPS-BoldMT" w:cs="TimesNewRomanPS-BoldMT"/>
                <w:b/>
                <w:bCs/>
                <w:sz w:val="29"/>
                <w:szCs w:val="29"/>
              </w:rPr>
              <w:t>Separate Child Health Insurance Program                                           CS27</w:t>
            </w:r>
          </w:p>
          <w:p w14:paraId="61CBE836" w14:textId="77777777" w:rsidR="005822DC" w:rsidRPr="00204DD6" w:rsidRDefault="005822DC" w:rsidP="00E2704A">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General Eligibility - Continuous Eligibility</w:t>
            </w:r>
          </w:p>
        </w:tc>
      </w:tr>
      <w:tr w:rsidR="005822DC" w14:paraId="6E3C4028" w14:textId="77777777" w:rsidTr="00E2704A">
        <w:tc>
          <w:tcPr>
            <w:tcW w:w="9350" w:type="dxa"/>
          </w:tcPr>
          <w:p w14:paraId="7DA99814" w14:textId="5BBDEED4" w:rsidR="005822DC" w:rsidRPr="00204DD6" w:rsidRDefault="005822DC" w:rsidP="00E2704A">
            <w:pPr>
              <w:rPr>
                <w:rFonts w:cstheme="minorHAnsi"/>
                <w:sz w:val="24"/>
                <w:szCs w:val="24"/>
              </w:rPr>
            </w:pPr>
            <w:del w:id="0" w:author="Carrie Grubert (CMCS/DSCP)" w:date="2023-05-23T16:11:00Z">
              <w:r w:rsidRPr="00204DD6" w:rsidDel="00F62EC2">
                <w:rPr>
                  <w:rFonts w:ascii="TimesNewRomanPSMT" w:hAnsi="TimesNewRomanPSMT" w:cs="TimesNewRomanPSMT"/>
                  <w:sz w:val="24"/>
                  <w:szCs w:val="24"/>
                </w:rPr>
                <w:delText xml:space="preserve">2105(a)(4)(A) </w:delText>
              </w:r>
            </w:del>
            <w:ins w:id="1" w:author="Carrie Grubert (CMCS/DSCP)" w:date="2023-04-11T14:30:00Z">
              <w:r w:rsidR="00C6398D">
                <w:rPr>
                  <w:rFonts w:ascii="TimesNewRomanPSMT" w:hAnsi="TimesNewRomanPSMT" w:cs="TimesNewRomanPSMT"/>
                  <w:sz w:val="24"/>
                  <w:szCs w:val="24"/>
                </w:rPr>
                <w:t>2107(e)(1)(K)</w:t>
              </w:r>
              <w:r w:rsidR="0087544B">
                <w:rPr>
                  <w:rFonts w:ascii="TimesNewRomanPSMT" w:hAnsi="TimesNewRomanPSMT" w:cs="TimesNewRomanPSMT"/>
                  <w:sz w:val="24"/>
                  <w:szCs w:val="24"/>
                </w:rPr>
                <w:t xml:space="preserve"> </w:t>
              </w:r>
            </w:ins>
            <w:r w:rsidRPr="00204DD6">
              <w:rPr>
                <w:rFonts w:ascii="TimesNewRomanPSMT" w:hAnsi="TimesNewRomanPSMT" w:cs="TimesNewRomanPSMT"/>
                <w:sz w:val="24"/>
                <w:szCs w:val="24"/>
              </w:rPr>
              <w:t>of the SSA and 42 CFR 457.342 and 435.926</w:t>
            </w:r>
            <w:r>
              <w:rPr>
                <w:rFonts w:ascii="TimesNewRomanPSMT" w:hAnsi="TimesNewRomanPSMT" w:cs="TimesNewRomanPSMT"/>
                <w:sz w:val="24"/>
                <w:szCs w:val="24"/>
              </w:rPr>
              <w:t>;</w:t>
            </w:r>
            <w:r w:rsidR="00C736B9">
              <w:rPr>
                <w:rFonts w:ascii="TimesNewRomanPSMT" w:hAnsi="TimesNewRomanPSMT" w:cs="TimesNewRomanPSMT"/>
                <w:sz w:val="24"/>
                <w:szCs w:val="24"/>
              </w:rPr>
              <w:t xml:space="preserve"> </w:t>
            </w:r>
            <w:r w:rsidR="0039128E">
              <w:rPr>
                <w:rFonts w:ascii="TimesNewRomanPSMT" w:hAnsi="TimesNewRomanPSMT" w:cs="TimesNewRomanPSMT"/>
                <w:sz w:val="24"/>
                <w:szCs w:val="24"/>
              </w:rPr>
              <w:t xml:space="preserve">2107(e)(1)(J) and 1902(e)(16) of the SSA </w:t>
            </w:r>
          </w:p>
        </w:tc>
      </w:tr>
      <w:tr w:rsidR="005822DC" w14:paraId="4B7FFB2E" w14:textId="77777777" w:rsidTr="00E2704A">
        <w:tc>
          <w:tcPr>
            <w:tcW w:w="9350" w:type="dxa"/>
          </w:tcPr>
          <w:p w14:paraId="18763957" w14:textId="77777777" w:rsidR="005822DC" w:rsidRPr="00E52624" w:rsidRDefault="005822DC" w:rsidP="00E2704A">
            <w:pPr>
              <w:rPr>
                <w:rFonts w:cstheme="minorHAnsi"/>
                <w:sz w:val="24"/>
                <w:szCs w:val="24"/>
              </w:rPr>
            </w:pPr>
          </w:p>
          <w:p w14:paraId="0A828D5C" w14:textId="1B99DE54" w:rsidR="005822DC" w:rsidRPr="00E52624" w:rsidRDefault="00FD45AA" w:rsidP="005822DC">
            <w:pPr>
              <w:rPr>
                <w:rFonts w:ascii="Times New Roman" w:hAnsi="Times New Roman" w:cs="Times New Roman"/>
                <w:sz w:val="24"/>
                <w:szCs w:val="24"/>
              </w:rPr>
            </w:pPr>
            <w:r w:rsidRPr="00E52624">
              <w:rPr>
                <w:rFonts w:ascii="Times New Roman" w:hAnsi="Times New Roman" w:cs="Times New Roman"/>
                <w:sz w:val="24"/>
                <w:szCs w:val="24"/>
              </w:rPr>
              <w:t xml:space="preserve">Mandatory </w:t>
            </w:r>
            <w:r w:rsidR="005822DC" w:rsidRPr="00E52624">
              <w:rPr>
                <w:rFonts w:ascii="Times New Roman" w:hAnsi="Times New Roman" w:cs="Times New Roman"/>
                <w:sz w:val="24"/>
                <w:szCs w:val="24"/>
              </w:rPr>
              <w:t>12</w:t>
            </w:r>
            <w:r w:rsidRPr="00E52624">
              <w:rPr>
                <w:rFonts w:ascii="Times New Roman" w:hAnsi="Times New Roman" w:cs="Times New Roman"/>
                <w:sz w:val="24"/>
                <w:szCs w:val="24"/>
              </w:rPr>
              <w:t>-</w:t>
            </w:r>
            <w:r w:rsidR="005822DC" w:rsidRPr="00E52624">
              <w:rPr>
                <w:rFonts w:ascii="Times New Roman" w:hAnsi="Times New Roman" w:cs="Times New Roman"/>
                <w:sz w:val="24"/>
                <w:szCs w:val="24"/>
              </w:rPr>
              <w:t>Month Postpartum Continuous Eligibility</w:t>
            </w:r>
            <w:r w:rsidR="007911C1" w:rsidRPr="00E52624">
              <w:rPr>
                <w:rFonts w:ascii="Times New Roman" w:hAnsi="Times New Roman" w:cs="Times New Roman"/>
                <w:sz w:val="24"/>
                <w:szCs w:val="24"/>
              </w:rPr>
              <w:t xml:space="preserve"> in CHIP</w:t>
            </w:r>
            <w:r w:rsidRPr="00E52624">
              <w:rPr>
                <w:rFonts w:ascii="Times New Roman" w:hAnsi="Times New Roman" w:cs="Times New Roman"/>
                <w:sz w:val="24"/>
                <w:szCs w:val="24"/>
              </w:rPr>
              <w:t xml:space="preserve"> for States Electing </w:t>
            </w:r>
            <w:r w:rsidR="003213ED" w:rsidRPr="00E52624">
              <w:rPr>
                <w:rFonts w:ascii="Times New Roman" w:hAnsi="Times New Roman" w:cs="Times New Roman"/>
                <w:sz w:val="24"/>
                <w:szCs w:val="24"/>
              </w:rPr>
              <w:t>This</w:t>
            </w:r>
            <w:r w:rsidRPr="00E52624">
              <w:rPr>
                <w:rFonts w:ascii="Times New Roman" w:hAnsi="Times New Roman" w:cs="Times New Roman"/>
                <w:sz w:val="24"/>
                <w:szCs w:val="24"/>
              </w:rPr>
              <w:t xml:space="preserve"> Option in Medicaid</w:t>
            </w:r>
          </w:p>
          <w:p w14:paraId="4D75B23A" w14:textId="77777777" w:rsidR="005822DC" w:rsidRPr="00E52624" w:rsidRDefault="005822DC" w:rsidP="005822DC">
            <w:pPr>
              <w:rPr>
                <w:rFonts w:ascii="Times New Roman" w:hAnsi="Times New Roman" w:cs="Times New Roman"/>
                <w:sz w:val="24"/>
              </w:rPr>
            </w:pPr>
          </w:p>
          <w:p w14:paraId="43F33D36" w14:textId="0944E68F" w:rsidR="00AC21F3" w:rsidRPr="00E52624" w:rsidRDefault="007E5D44" w:rsidP="005822DC">
            <w:pPr>
              <w:rPr>
                <w:rFonts w:ascii="Times New Roman" w:hAnsi="Times New Roman" w:cs="Times New Roman"/>
                <w:sz w:val="24"/>
              </w:rPr>
            </w:pPr>
            <w:r w:rsidRPr="00E52624">
              <w:rPr>
                <w:rFonts w:ascii="Times New Roman" w:hAnsi="Times New Roman" w:cs="Times New Roman"/>
                <w:sz w:val="24"/>
              </w:rPr>
              <w:t>At state option</w:t>
            </w:r>
            <w:r w:rsidR="00FF7772" w:rsidRPr="00E52624">
              <w:rPr>
                <w:rFonts w:ascii="Times New Roman" w:hAnsi="Times New Roman" w:cs="Times New Roman"/>
                <w:sz w:val="24"/>
              </w:rPr>
              <w:t xml:space="preserve"> in Medicaid</w:t>
            </w:r>
            <w:r w:rsidRPr="00E52624">
              <w:rPr>
                <w:rFonts w:ascii="Times New Roman" w:hAnsi="Times New Roman" w:cs="Times New Roman"/>
                <w:sz w:val="24"/>
              </w:rPr>
              <w:t>, s</w:t>
            </w:r>
            <w:r w:rsidR="00AC21F3" w:rsidRPr="00E52624">
              <w:rPr>
                <w:rFonts w:ascii="Times New Roman" w:hAnsi="Times New Roman" w:cs="Times New Roman"/>
                <w:sz w:val="24"/>
              </w:rPr>
              <w:t>tate</w:t>
            </w:r>
            <w:r w:rsidRPr="00E52624">
              <w:rPr>
                <w:rFonts w:ascii="Times New Roman" w:hAnsi="Times New Roman" w:cs="Times New Roman"/>
                <w:sz w:val="24"/>
              </w:rPr>
              <w:t>s</w:t>
            </w:r>
            <w:r w:rsidR="00AC21F3" w:rsidRPr="00E52624">
              <w:rPr>
                <w:rFonts w:ascii="Times New Roman" w:hAnsi="Times New Roman" w:cs="Times New Roman"/>
                <w:sz w:val="24"/>
              </w:rPr>
              <w:t xml:space="preserve"> </w:t>
            </w:r>
            <w:r w:rsidRPr="00E52624">
              <w:rPr>
                <w:rFonts w:ascii="Times New Roman" w:hAnsi="Times New Roman" w:cs="Times New Roman"/>
                <w:sz w:val="24"/>
              </w:rPr>
              <w:t>may elect</w:t>
            </w:r>
            <w:r w:rsidR="00AC21F3" w:rsidRPr="00E52624">
              <w:rPr>
                <w:rFonts w:ascii="Times New Roman" w:hAnsi="Times New Roman" w:cs="Times New Roman"/>
                <w:sz w:val="24"/>
              </w:rPr>
              <w:t xml:space="preserve"> to provide continuous eligibility for an individual’s 12-month postpartum period</w:t>
            </w:r>
            <w:r w:rsidR="00FF7772" w:rsidRPr="00E52624">
              <w:rPr>
                <w:rFonts w:ascii="Times New Roman" w:hAnsi="Times New Roman" w:cs="Times New Roman"/>
                <w:sz w:val="24"/>
              </w:rPr>
              <w:t xml:space="preserve"> consistent with section 1902(e)(16) of the SSA</w:t>
            </w:r>
            <w:r w:rsidR="00AC21F3" w:rsidRPr="00E52624">
              <w:rPr>
                <w:rFonts w:ascii="Times New Roman" w:hAnsi="Times New Roman" w:cs="Times New Roman"/>
                <w:sz w:val="24"/>
              </w:rPr>
              <w:t>. If elect</w:t>
            </w:r>
            <w:r w:rsidRPr="00E52624">
              <w:rPr>
                <w:rFonts w:ascii="Times New Roman" w:hAnsi="Times New Roman" w:cs="Times New Roman"/>
                <w:sz w:val="24"/>
              </w:rPr>
              <w:t>ed</w:t>
            </w:r>
            <w:r w:rsidR="00AC21F3" w:rsidRPr="00E52624">
              <w:rPr>
                <w:rFonts w:ascii="Times New Roman" w:hAnsi="Times New Roman" w:cs="Times New Roman"/>
                <w:sz w:val="24"/>
              </w:rPr>
              <w:t xml:space="preserve"> under Medicaid, state</w:t>
            </w:r>
            <w:r w:rsidRPr="00E52624">
              <w:rPr>
                <w:rFonts w:ascii="Times New Roman" w:hAnsi="Times New Roman" w:cs="Times New Roman"/>
                <w:sz w:val="24"/>
              </w:rPr>
              <w:t>s</w:t>
            </w:r>
            <w:r w:rsidR="00AC21F3" w:rsidRPr="00E52624">
              <w:rPr>
                <w:rFonts w:ascii="Times New Roman" w:hAnsi="Times New Roman" w:cs="Times New Roman"/>
                <w:sz w:val="24"/>
              </w:rPr>
              <w:t xml:space="preserve"> </w:t>
            </w:r>
            <w:r w:rsidRPr="00E52624">
              <w:rPr>
                <w:rFonts w:ascii="Times New Roman" w:hAnsi="Times New Roman" w:cs="Times New Roman"/>
                <w:sz w:val="24"/>
              </w:rPr>
              <w:t>are</w:t>
            </w:r>
            <w:r w:rsidR="00AC21F3" w:rsidRPr="00E52624">
              <w:rPr>
                <w:rFonts w:ascii="Times New Roman" w:hAnsi="Times New Roman" w:cs="Times New Roman"/>
                <w:sz w:val="24"/>
              </w:rPr>
              <w:t xml:space="preserve"> required to provide the same</w:t>
            </w:r>
            <w:r w:rsidR="00FF7772" w:rsidRPr="00E52624">
              <w:rPr>
                <w:rFonts w:ascii="Times New Roman" w:hAnsi="Times New Roman" w:cs="Times New Roman"/>
                <w:sz w:val="24"/>
              </w:rPr>
              <w:t xml:space="preserve"> continuous eligibility and extended postpartum</w:t>
            </w:r>
            <w:r w:rsidR="00AC21F3" w:rsidRPr="00E52624">
              <w:rPr>
                <w:rFonts w:ascii="Times New Roman" w:hAnsi="Times New Roman" w:cs="Times New Roman"/>
                <w:sz w:val="24"/>
              </w:rPr>
              <w:t xml:space="preserve"> </w:t>
            </w:r>
            <w:r w:rsidR="00FF7772" w:rsidRPr="00E52624">
              <w:rPr>
                <w:rFonts w:ascii="Times New Roman" w:hAnsi="Times New Roman" w:cs="Times New Roman"/>
                <w:sz w:val="24"/>
              </w:rPr>
              <w:t>period</w:t>
            </w:r>
            <w:r w:rsidR="00AC21F3" w:rsidRPr="00E52624">
              <w:rPr>
                <w:rFonts w:ascii="Times New Roman" w:hAnsi="Times New Roman" w:cs="Times New Roman"/>
                <w:sz w:val="24"/>
              </w:rPr>
              <w:t xml:space="preserve"> for pregnant individuals in its separate CHIP. </w:t>
            </w:r>
            <w:r w:rsidR="002159B5" w:rsidRPr="00E52624">
              <w:rPr>
                <w:rFonts w:ascii="Times New Roman" w:hAnsi="Times New Roman" w:cs="Times New Roman"/>
                <w:sz w:val="24"/>
              </w:rPr>
              <w:t xml:space="preserve"> A separate CHIP cannot implement this option if not also elected under the Medicaid state plan.</w:t>
            </w:r>
          </w:p>
          <w:p w14:paraId="7CB500FE" w14:textId="77777777" w:rsidR="00AC21F3" w:rsidRPr="00E52624" w:rsidRDefault="00AC21F3" w:rsidP="005822DC">
            <w:pPr>
              <w:rPr>
                <w:rFonts w:ascii="Times New Roman" w:hAnsi="Times New Roman" w:cs="Times New Roman"/>
                <w:sz w:val="24"/>
              </w:rPr>
            </w:pPr>
          </w:p>
          <w:p w14:paraId="60290F72" w14:textId="77777777" w:rsidR="00AC21F3" w:rsidRPr="00E52624" w:rsidRDefault="00AC21F3" w:rsidP="00AC21F3">
            <w:pPr>
              <w:autoSpaceDE w:val="0"/>
              <w:autoSpaceDN w:val="0"/>
              <w:adjustRightInd w:val="0"/>
              <w:ind w:left="720"/>
              <w:rPr>
                <w:rFonts w:ascii="Times New Roman" w:hAnsi="Times New Roman" w:cs="Times New Roman"/>
                <w:sz w:val="24"/>
                <w:szCs w:val="24"/>
              </w:rPr>
            </w:pPr>
            <w:r w:rsidRPr="00E52624">
              <w:rPr>
                <w:rFonts w:ascii="Times New Roman" w:hAnsi="Times New Roman" w:cs="Times New Roman"/>
                <w:sz w:val="24"/>
                <w:szCs w:val="24"/>
              </w:rPr>
              <w:t>State elected the Medicaid option to provide continuous eligibility through the 12- month postpartum period       Yes/No</w:t>
            </w:r>
          </w:p>
          <w:p w14:paraId="27AAE7D2" w14:textId="6866E1C8" w:rsidR="005822DC" w:rsidRPr="00E52624" w:rsidRDefault="00AC21F3" w:rsidP="00FF7772">
            <w:pPr>
              <w:autoSpaceDE w:val="0"/>
              <w:autoSpaceDN w:val="0"/>
              <w:adjustRightInd w:val="0"/>
              <w:ind w:left="720"/>
              <w:rPr>
                <w:rFonts w:ascii="Times New Roman" w:hAnsi="Times New Roman" w:cs="Times New Roman"/>
                <w:i/>
                <w:color w:val="FF0000"/>
                <w:sz w:val="24"/>
                <w:szCs w:val="24"/>
              </w:rPr>
            </w:pPr>
            <w:r w:rsidRPr="00E52624">
              <w:rPr>
                <w:rFonts w:ascii="Times New Roman" w:hAnsi="Times New Roman" w:cs="Times New Roman"/>
                <w:i/>
                <w:color w:val="FF0000"/>
                <w:sz w:val="24"/>
                <w:szCs w:val="24"/>
              </w:rPr>
              <w:t>If YES, show rest of the Postpartum Section</w:t>
            </w:r>
          </w:p>
          <w:p w14:paraId="31AB7485" w14:textId="30C17947" w:rsidR="005822DC" w:rsidRPr="00E52624" w:rsidRDefault="005822DC" w:rsidP="005822DC">
            <w:pPr>
              <w:autoSpaceDE w:val="0"/>
              <w:autoSpaceDN w:val="0"/>
              <w:adjustRightInd w:val="0"/>
              <w:ind w:left="720"/>
              <w:rPr>
                <w:rFonts w:ascii="Times New Roman" w:hAnsi="Times New Roman" w:cs="Times New Roman"/>
                <w:i/>
                <w:color w:val="FF0000"/>
                <w:sz w:val="24"/>
                <w:szCs w:val="24"/>
              </w:rPr>
            </w:pPr>
          </w:p>
          <w:p w14:paraId="553639FD" w14:textId="4C038B30" w:rsidR="00AC21F3" w:rsidRPr="00E52624" w:rsidDel="00C874C9" w:rsidRDefault="00AC21F3" w:rsidP="00AC21F3">
            <w:pPr>
              <w:rPr>
                <w:del w:id="2" w:author="Carrie Grubert (CMCS/DSCP)" w:date="2023-05-02T14:23:00Z"/>
                <w:rFonts w:ascii="Times New Roman" w:hAnsi="Times New Roman" w:cs="Times New Roman"/>
                <w:sz w:val="24"/>
              </w:rPr>
            </w:pPr>
            <w:del w:id="3" w:author="Carrie Grubert (CMCS/DSCP)" w:date="2023-05-02T14:23:00Z">
              <w:r w:rsidRPr="00E52624" w:rsidDel="00C874C9">
                <w:rPr>
                  <w:rFonts w:ascii="Times New Roman" w:hAnsi="Times New Roman" w:cs="Times New Roman"/>
                  <w:sz w:val="24"/>
                </w:rPr>
                <w:delText xml:space="preserve">The 12-month postpartum continuous eligibility </w:delText>
              </w:r>
            </w:del>
            <w:del w:id="4" w:author="Carrie Grubert (CMCS/DSCP)" w:date="2023-02-08T10:39:00Z">
              <w:r w:rsidRPr="00E52624" w:rsidDel="000231C3">
                <w:rPr>
                  <w:rFonts w:ascii="Times New Roman" w:hAnsi="Times New Roman" w:cs="Times New Roman"/>
                  <w:sz w:val="24"/>
                </w:rPr>
                <w:delText xml:space="preserve">applies </w:delText>
              </w:r>
            </w:del>
            <w:del w:id="5" w:author="Carrie Grubert (CMCS/DSCP)" w:date="2023-02-08T10:38:00Z">
              <w:r w:rsidRPr="00E52624" w:rsidDel="000231C3">
                <w:rPr>
                  <w:rFonts w:ascii="Times New Roman" w:hAnsi="Times New Roman" w:cs="Times New Roman"/>
                  <w:sz w:val="24"/>
                </w:rPr>
                <w:delText xml:space="preserve">for the period </w:delText>
              </w:r>
            </w:del>
            <w:del w:id="6" w:author="Carrie Grubert (CMCS/DSCP)" w:date="2023-05-02T14:23:00Z">
              <w:r w:rsidRPr="00E52624" w:rsidDel="00C874C9">
                <w:rPr>
                  <w:rFonts w:ascii="Times New Roman" w:hAnsi="Times New Roman" w:cs="Times New Roman"/>
                  <w:sz w:val="24"/>
                </w:rPr>
                <w:delText>beginning on the effective date of this SPA</w:delText>
              </w:r>
              <w:r w:rsidR="007E5D44" w:rsidRPr="00E52624" w:rsidDel="00C874C9">
                <w:rPr>
                  <w:rFonts w:ascii="Times New Roman" w:hAnsi="Times New Roman" w:cs="Times New Roman"/>
                  <w:sz w:val="24"/>
                </w:rPr>
                <w:delText xml:space="preserve"> (no earlier than April 1, 2022)</w:delText>
              </w:r>
              <w:r w:rsidRPr="00E52624" w:rsidDel="00C874C9">
                <w:rPr>
                  <w:rFonts w:ascii="Times New Roman" w:hAnsi="Times New Roman" w:cs="Times New Roman"/>
                  <w:sz w:val="24"/>
                </w:rPr>
                <w:delText xml:space="preserve"> </w:delText>
              </w:r>
            </w:del>
            <w:del w:id="7" w:author="Carrie Grubert (CMCS/DSCP)" w:date="2023-01-24T14:17:00Z">
              <w:r w:rsidRPr="00E52624" w:rsidDel="00334E91">
                <w:rPr>
                  <w:rFonts w:ascii="Times New Roman" w:hAnsi="Times New Roman" w:cs="Times New Roman"/>
                  <w:sz w:val="24"/>
                </w:rPr>
                <w:delText xml:space="preserve">and is available through March 31, 2027.   </w:delText>
              </w:r>
            </w:del>
          </w:p>
          <w:p w14:paraId="09567795" w14:textId="3EFF80C3" w:rsidR="00AC21F3" w:rsidRPr="00E52624" w:rsidDel="00C874C9" w:rsidRDefault="00AC21F3" w:rsidP="00FF7772">
            <w:pPr>
              <w:autoSpaceDE w:val="0"/>
              <w:autoSpaceDN w:val="0"/>
              <w:adjustRightInd w:val="0"/>
              <w:rPr>
                <w:del w:id="8" w:author="Carrie Grubert (CMCS/DSCP)" w:date="2023-05-02T14:23:00Z"/>
                <w:rFonts w:ascii="Times New Roman" w:hAnsi="Times New Roman" w:cs="Times New Roman"/>
                <w:i/>
                <w:color w:val="FF0000"/>
                <w:sz w:val="24"/>
                <w:szCs w:val="24"/>
              </w:rPr>
            </w:pPr>
          </w:p>
          <w:p w14:paraId="19A1E424" w14:textId="6F7AD3DB" w:rsidR="005822DC" w:rsidRPr="00E52624" w:rsidRDefault="005822DC" w:rsidP="005822DC">
            <w:pPr>
              <w:rPr>
                <w:rFonts w:ascii="Times New Roman" w:hAnsi="Times New Roman" w:cs="Times New Roman"/>
                <w:sz w:val="24"/>
              </w:rPr>
            </w:pPr>
            <w:r w:rsidRPr="00E52624">
              <w:rPr>
                <w:rFonts w:ascii="Times New Roman" w:hAnsi="Times New Roman" w:cs="Times New Roman"/>
                <w:sz w:val="24"/>
              </w:rPr>
              <w:t xml:space="preserve">□ The state assures the extended postpartum </w:t>
            </w:r>
            <w:r w:rsidR="00AC21F3" w:rsidRPr="00E52624">
              <w:rPr>
                <w:rFonts w:ascii="Times New Roman" w:hAnsi="Times New Roman" w:cs="Times New Roman"/>
                <w:sz w:val="24"/>
              </w:rPr>
              <w:t>period</w:t>
            </w:r>
            <w:r w:rsidRPr="00E52624">
              <w:rPr>
                <w:rFonts w:ascii="Times New Roman" w:hAnsi="Times New Roman" w:cs="Times New Roman"/>
                <w:sz w:val="24"/>
              </w:rPr>
              <w:t xml:space="preserve"> available to </w:t>
            </w:r>
            <w:r w:rsidR="002B14A0" w:rsidRPr="00E52624">
              <w:rPr>
                <w:rFonts w:ascii="Times New Roman" w:hAnsi="Times New Roman" w:cs="Times New Roman"/>
                <w:sz w:val="24"/>
              </w:rPr>
              <w:t>pregnant</w:t>
            </w:r>
            <w:r w:rsidRPr="00E52624">
              <w:rPr>
                <w:rFonts w:ascii="Times New Roman" w:hAnsi="Times New Roman" w:cs="Times New Roman"/>
                <w:sz w:val="24"/>
              </w:rPr>
              <w:t xml:space="preserve"> targeted low-income children or targeted low-income pregnant women under section 2</w:t>
            </w:r>
            <w:r w:rsidR="00A97D82" w:rsidRPr="00E52624">
              <w:rPr>
                <w:rFonts w:ascii="Times New Roman" w:hAnsi="Times New Roman" w:cs="Times New Roman"/>
                <w:sz w:val="24"/>
              </w:rPr>
              <w:t>1</w:t>
            </w:r>
            <w:r w:rsidRPr="00E52624">
              <w:rPr>
                <w:rFonts w:ascii="Times New Roman" w:hAnsi="Times New Roman" w:cs="Times New Roman"/>
                <w:sz w:val="24"/>
              </w:rPr>
              <w:t>07(e)(1)(J) of the SSA is provided consistent with the following provisions:</w:t>
            </w:r>
          </w:p>
          <w:p w14:paraId="72B9FA0A" w14:textId="77777777" w:rsidR="005822DC" w:rsidRPr="00E52624" w:rsidRDefault="005822DC" w:rsidP="005822DC">
            <w:pPr>
              <w:autoSpaceDE w:val="0"/>
              <w:autoSpaceDN w:val="0"/>
              <w:adjustRightInd w:val="0"/>
              <w:ind w:left="720"/>
              <w:rPr>
                <w:rFonts w:ascii="Times New Roman" w:hAnsi="Times New Roman" w:cs="Times New Roman"/>
                <w:i/>
                <w:color w:val="FF0000"/>
                <w:sz w:val="24"/>
                <w:szCs w:val="24"/>
              </w:rPr>
            </w:pPr>
          </w:p>
          <w:p w14:paraId="6602B557" w14:textId="599963A2" w:rsidR="0056752A" w:rsidRPr="00E52624" w:rsidRDefault="004373C6" w:rsidP="002B14A0">
            <w:pPr>
              <w:ind w:left="720"/>
              <w:rPr>
                <w:rFonts w:ascii="Times New Roman" w:hAnsi="Times New Roman" w:cs="Times New Roman"/>
                <w:sz w:val="24"/>
              </w:rPr>
            </w:pPr>
            <w:r w:rsidRPr="00E52624">
              <w:rPr>
                <w:rFonts w:ascii="Times New Roman" w:hAnsi="Times New Roman" w:cs="Times New Roman"/>
                <w:sz w:val="24"/>
              </w:rPr>
              <w:t xml:space="preserve">□ </w:t>
            </w:r>
            <w:r w:rsidR="0056752A" w:rsidRPr="00E52624">
              <w:rPr>
                <w:rFonts w:ascii="Times New Roman" w:hAnsi="Times New Roman" w:cs="Times New Roman"/>
                <w:sz w:val="24"/>
              </w:rPr>
              <w:t>Individuals who, while pregnant, were eligible and received services under the state child health plan or waiver shall remain eligible throughout the duration of the pregnancy (including any period of retroactive eligibility) and the 12</w:t>
            </w:r>
            <w:r w:rsidR="00C362BC" w:rsidRPr="00E52624">
              <w:rPr>
                <w:rFonts w:ascii="Times New Roman" w:hAnsi="Times New Roman" w:cs="Times New Roman"/>
                <w:sz w:val="24"/>
              </w:rPr>
              <w:t>-</w:t>
            </w:r>
            <w:r w:rsidR="0056752A" w:rsidRPr="00E52624">
              <w:rPr>
                <w:rFonts w:ascii="Times New Roman" w:hAnsi="Times New Roman" w:cs="Times New Roman"/>
                <w:sz w:val="24"/>
              </w:rPr>
              <w:t>month postpartum period, beginning on the last day the pregnancy ends and ending on the last day of the 12</w:t>
            </w:r>
            <w:r w:rsidR="0056752A" w:rsidRPr="00E52624">
              <w:rPr>
                <w:rFonts w:ascii="Times New Roman" w:hAnsi="Times New Roman" w:cs="Times New Roman"/>
                <w:sz w:val="24"/>
                <w:vertAlign w:val="superscript"/>
              </w:rPr>
              <w:t>th</w:t>
            </w:r>
            <w:r w:rsidR="0056752A" w:rsidRPr="00E52624">
              <w:rPr>
                <w:rFonts w:ascii="Times New Roman" w:hAnsi="Times New Roman" w:cs="Times New Roman"/>
                <w:sz w:val="24"/>
              </w:rPr>
              <w:t xml:space="preserve"> month consistent with paragraphs (5) and (16) of section 1902(e)</w:t>
            </w:r>
            <w:r w:rsidR="002B14A0" w:rsidRPr="00E52624">
              <w:rPr>
                <w:rFonts w:ascii="Times New Roman" w:hAnsi="Times New Roman" w:cs="Times New Roman"/>
                <w:sz w:val="24"/>
              </w:rPr>
              <w:t xml:space="preserve"> of the SSA</w:t>
            </w:r>
          </w:p>
          <w:p w14:paraId="08AB1C64" w14:textId="77777777" w:rsidR="005822DC" w:rsidRPr="00E52624" w:rsidRDefault="005822DC" w:rsidP="005822DC">
            <w:pPr>
              <w:autoSpaceDE w:val="0"/>
              <w:autoSpaceDN w:val="0"/>
              <w:adjustRightInd w:val="0"/>
              <w:rPr>
                <w:rFonts w:ascii="Times New Roman" w:hAnsi="Times New Roman" w:cs="Times New Roman"/>
                <w:i/>
                <w:color w:val="FF0000"/>
                <w:sz w:val="24"/>
                <w:szCs w:val="24"/>
              </w:rPr>
            </w:pPr>
          </w:p>
          <w:p w14:paraId="276CCB3F" w14:textId="087F6D9C" w:rsidR="005822DC" w:rsidRPr="00E52624" w:rsidRDefault="005822DC" w:rsidP="00C76DC6">
            <w:pPr>
              <w:rPr>
                <w:rFonts w:ascii="Times New Roman" w:hAnsi="Times New Roman" w:cs="Times New Roman"/>
                <w:sz w:val="24"/>
              </w:rPr>
            </w:pPr>
            <w:r w:rsidRPr="00E52624">
              <w:rPr>
                <w:rFonts w:ascii="Times New Roman" w:hAnsi="Times New Roman" w:cs="Times New Roman"/>
                <w:sz w:val="24"/>
              </w:rPr>
              <w:t>□ Continuous eligibility is provided to targeted low income children who are pregnant or targeted low-income pregnant women</w:t>
            </w:r>
            <w:r w:rsidR="00B31926" w:rsidRPr="00E52624">
              <w:rPr>
                <w:rFonts w:ascii="Times New Roman" w:hAnsi="Times New Roman" w:cs="Times New Roman"/>
                <w:sz w:val="24"/>
              </w:rPr>
              <w:t xml:space="preserve"> (if</w:t>
            </w:r>
            <w:r w:rsidR="00401509" w:rsidRPr="00E52624">
              <w:rPr>
                <w:rFonts w:ascii="Times New Roman" w:hAnsi="Times New Roman" w:cs="Times New Roman"/>
                <w:sz w:val="24"/>
              </w:rPr>
              <w:t xml:space="preserve"> applicable</w:t>
            </w:r>
            <w:r w:rsidR="00B31926" w:rsidRPr="00E52624">
              <w:rPr>
                <w:rFonts w:ascii="Times New Roman" w:hAnsi="Times New Roman" w:cs="Times New Roman"/>
                <w:sz w:val="24"/>
              </w:rPr>
              <w:t>) who are eligible for</w:t>
            </w:r>
            <w:r w:rsidRPr="00E52624">
              <w:rPr>
                <w:rFonts w:ascii="Times New Roman" w:hAnsi="Times New Roman" w:cs="Times New Roman"/>
                <w:sz w:val="24"/>
              </w:rPr>
              <w:t xml:space="preserve"> and enrolled under the state child health plan through the end of the 12-month postpartum period who would otherwise lose eligibility because of a change in circumstances, unless:</w:t>
            </w:r>
          </w:p>
          <w:p w14:paraId="13BDFC18" w14:textId="77777777" w:rsidR="005822DC" w:rsidRPr="00E52624" w:rsidRDefault="005822DC" w:rsidP="005822DC">
            <w:pPr>
              <w:rPr>
                <w:rFonts w:ascii="Times New Roman" w:hAnsi="Times New Roman" w:cs="Times New Roman"/>
                <w:sz w:val="24"/>
              </w:rPr>
            </w:pPr>
          </w:p>
          <w:p w14:paraId="7A7CCDC7" w14:textId="5CFDD7D4" w:rsidR="005822DC" w:rsidRPr="00E52624" w:rsidRDefault="005822DC" w:rsidP="00C76DC6">
            <w:pPr>
              <w:autoSpaceDE w:val="0"/>
              <w:autoSpaceDN w:val="0"/>
              <w:adjustRightInd w:val="0"/>
              <w:ind w:left="720"/>
              <w:rPr>
                <w:rFonts w:ascii="Times New Roman" w:hAnsi="Times New Roman" w:cs="Times New Roman"/>
                <w:sz w:val="24"/>
              </w:rPr>
            </w:pPr>
            <w:r w:rsidRPr="00E52624">
              <w:rPr>
                <w:rFonts w:ascii="Times New Roman" w:hAnsi="Times New Roman" w:cs="Times New Roman"/>
                <w:sz w:val="24"/>
              </w:rPr>
              <w:t>□ The individual</w:t>
            </w:r>
            <w:r w:rsidR="0078047F" w:rsidRPr="00E52624">
              <w:rPr>
                <w:rFonts w:ascii="Times New Roman" w:hAnsi="Times New Roman" w:cs="Times New Roman"/>
                <w:sz w:val="24"/>
              </w:rPr>
              <w:t xml:space="preserve"> or representative</w:t>
            </w:r>
            <w:r w:rsidRPr="00E52624">
              <w:rPr>
                <w:rFonts w:ascii="Times New Roman" w:hAnsi="Times New Roman" w:cs="Times New Roman"/>
                <w:sz w:val="24"/>
              </w:rPr>
              <w:t xml:space="preserve"> requests voluntary disenrollment.</w:t>
            </w:r>
          </w:p>
          <w:p w14:paraId="20EF39D0" w14:textId="77777777" w:rsidR="005822DC" w:rsidRPr="00E52624" w:rsidRDefault="005822DC" w:rsidP="005822DC">
            <w:pPr>
              <w:autoSpaceDE w:val="0"/>
              <w:autoSpaceDN w:val="0"/>
              <w:adjustRightInd w:val="0"/>
              <w:ind w:left="720"/>
              <w:rPr>
                <w:rFonts w:ascii="Times New Roman" w:hAnsi="Times New Roman" w:cs="Times New Roman"/>
                <w:sz w:val="24"/>
              </w:rPr>
            </w:pPr>
          </w:p>
          <w:p w14:paraId="1489B768" w14:textId="2FC3E7C7" w:rsidR="005822DC" w:rsidRPr="00E52624" w:rsidRDefault="005822DC" w:rsidP="00C76DC6">
            <w:pPr>
              <w:autoSpaceDE w:val="0"/>
              <w:autoSpaceDN w:val="0"/>
              <w:adjustRightInd w:val="0"/>
              <w:ind w:left="720"/>
              <w:rPr>
                <w:rFonts w:ascii="Times New Roman" w:hAnsi="Times New Roman" w:cs="Times New Roman"/>
                <w:sz w:val="24"/>
              </w:rPr>
            </w:pPr>
            <w:r w:rsidRPr="00E52624">
              <w:rPr>
                <w:rFonts w:ascii="Times New Roman" w:hAnsi="Times New Roman" w:cs="Times New Roman"/>
                <w:sz w:val="24"/>
              </w:rPr>
              <w:t>□ The individual is no longer a resident of the state.</w:t>
            </w:r>
          </w:p>
          <w:p w14:paraId="024DD844" w14:textId="77777777" w:rsidR="005822DC" w:rsidRPr="00E52624" w:rsidRDefault="005822DC" w:rsidP="005822DC">
            <w:pPr>
              <w:autoSpaceDE w:val="0"/>
              <w:autoSpaceDN w:val="0"/>
              <w:adjustRightInd w:val="0"/>
              <w:ind w:left="720"/>
              <w:rPr>
                <w:rFonts w:ascii="Times New Roman" w:hAnsi="Times New Roman" w:cs="Times New Roman"/>
                <w:sz w:val="24"/>
              </w:rPr>
            </w:pPr>
          </w:p>
          <w:p w14:paraId="7F6E671D" w14:textId="099F8A79" w:rsidR="005822DC" w:rsidRPr="00E52624" w:rsidRDefault="005822DC" w:rsidP="00C76DC6">
            <w:pPr>
              <w:autoSpaceDE w:val="0"/>
              <w:autoSpaceDN w:val="0"/>
              <w:adjustRightInd w:val="0"/>
              <w:ind w:left="720"/>
              <w:rPr>
                <w:rFonts w:ascii="Times New Roman" w:hAnsi="Times New Roman" w:cs="Times New Roman"/>
                <w:sz w:val="24"/>
              </w:rPr>
            </w:pPr>
            <w:r w:rsidRPr="00E52624">
              <w:rPr>
                <w:rFonts w:ascii="Times New Roman" w:hAnsi="Times New Roman" w:cs="Times New Roman"/>
                <w:sz w:val="24"/>
              </w:rPr>
              <w:t>□ The Agency determines that eligibility was erroneously granted at the most recent determination or renewal of eligibility because of Agency error or fraud, abuse, or perjury attributed to the individual.</w:t>
            </w:r>
          </w:p>
          <w:p w14:paraId="4976CF81" w14:textId="77777777" w:rsidR="005822DC" w:rsidRPr="00E52624" w:rsidRDefault="005822DC" w:rsidP="005822DC">
            <w:pPr>
              <w:autoSpaceDE w:val="0"/>
              <w:autoSpaceDN w:val="0"/>
              <w:adjustRightInd w:val="0"/>
              <w:ind w:left="720"/>
              <w:rPr>
                <w:rFonts w:ascii="Times New Roman" w:hAnsi="Times New Roman" w:cs="Times New Roman"/>
                <w:sz w:val="24"/>
              </w:rPr>
            </w:pPr>
          </w:p>
          <w:p w14:paraId="6E035E1A" w14:textId="488FFAE1" w:rsidR="005822DC" w:rsidRPr="00E52624" w:rsidRDefault="005822DC" w:rsidP="00C76DC6">
            <w:pPr>
              <w:ind w:left="720"/>
              <w:rPr>
                <w:rFonts w:ascii="Times New Roman" w:hAnsi="Times New Roman" w:cs="Times New Roman"/>
                <w:sz w:val="24"/>
              </w:rPr>
            </w:pPr>
            <w:r w:rsidRPr="00E52624">
              <w:rPr>
                <w:rFonts w:ascii="Times New Roman" w:hAnsi="Times New Roman" w:cs="Times New Roman"/>
                <w:sz w:val="24"/>
              </w:rPr>
              <w:t>□ The individual dies</w:t>
            </w:r>
            <w:r w:rsidR="0078047F" w:rsidRPr="00E52624">
              <w:rPr>
                <w:rFonts w:ascii="Times New Roman" w:hAnsi="Times New Roman" w:cs="Times New Roman"/>
                <w:sz w:val="24"/>
              </w:rPr>
              <w:t>.</w:t>
            </w:r>
          </w:p>
          <w:p w14:paraId="123E0E46" w14:textId="4BDBD788" w:rsidR="005822DC" w:rsidRPr="00E52624" w:rsidRDefault="005822DC" w:rsidP="005822DC">
            <w:pPr>
              <w:rPr>
                <w:rFonts w:ascii="Times New Roman" w:hAnsi="Times New Roman" w:cs="Times New Roman"/>
                <w:sz w:val="24"/>
                <w:szCs w:val="24"/>
              </w:rPr>
            </w:pPr>
          </w:p>
          <w:p w14:paraId="4BE847C9" w14:textId="339A5F75" w:rsidR="00B715FC" w:rsidRPr="00E52624" w:rsidRDefault="00B715FC" w:rsidP="005822DC">
            <w:pPr>
              <w:rPr>
                <w:rFonts w:ascii="Times New Roman" w:hAnsi="Times New Roman" w:cs="Times New Roman"/>
                <w:sz w:val="24"/>
                <w:szCs w:val="24"/>
              </w:rPr>
            </w:pPr>
            <w:r w:rsidRPr="00E52624">
              <w:rPr>
                <w:rFonts w:ascii="Times New Roman" w:hAnsi="Times New Roman" w:cs="Times New Roman"/>
                <w:sz w:val="24"/>
                <w:szCs w:val="24"/>
              </w:rPr>
              <w:lastRenderedPageBreak/>
              <w:t xml:space="preserve">Unlike continuous eligibility for children, states providing the 12-month postpartum period may not </w:t>
            </w:r>
            <w:r w:rsidR="00485A99" w:rsidRPr="00E52624">
              <w:rPr>
                <w:rFonts w:ascii="Times New Roman" w:hAnsi="Times New Roman" w:cs="Times New Roman"/>
                <w:sz w:val="24"/>
                <w:szCs w:val="24"/>
              </w:rPr>
              <w:t>end</w:t>
            </w:r>
            <w:r w:rsidR="00021551" w:rsidRPr="00E52624">
              <w:rPr>
                <w:rFonts w:ascii="Times New Roman" w:hAnsi="Times New Roman" w:cs="Times New Roman"/>
                <w:sz w:val="24"/>
                <w:szCs w:val="24"/>
              </w:rPr>
              <w:t xml:space="preserve"> an individual’s</w:t>
            </w:r>
            <w:r w:rsidR="00485A99" w:rsidRPr="00E52624">
              <w:rPr>
                <w:rFonts w:ascii="Times New Roman" w:hAnsi="Times New Roman" w:cs="Times New Roman"/>
                <w:sz w:val="24"/>
                <w:szCs w:val="24"/>
              </w:rPr>
              <w:t xml:space="preserve"> continuous eligibility </w:t>
            </w:r>
            <w:r w:rsidR="00021551" w:rsidRPr="00E52624">
              <w:rPr>
                <w:rFonts w:ascii="Times New Roman" w:hAnsi="Times New Roman" w:cs="Times New Roman"/>
                <w:sz w:val="24"/>
                <w:szCs w:val="24"/>
              </w:rPr>
              <w:t xml:space="preserve">due to </w:t>
            </w:r>
            <w:r w:rsidRPr="0044042C">
              <w:rPr>
                <w:rFonts w:ascii="Times New Roman" w:hAnsi="Times New Roman" w:cs="Times New Roman"/>
                <w:sz w:val="24"/>
                <w:szCs w:val="24"/>
                <w:rPrChange w:id="9" w:author="Jordan, Joyce (CMS/CMCS)" w:date="2023-10-23T09:31:00Z">
                  <w:rPr>
                    <w:rFonts w:ascii="Times New Roman" w:hAnsi="Times New Roman" w:cs="Times New Roman"/>
                    <w:strike/>
                    <w:sz w:val="24"/>
                    <w:szCs w:val="24"/>
                  </w:rPr>
                </w:rPrChange>
              </w:rPr>
              <w:t>non-payment of premiums or</w:t>
            </w:r>
            <w:r w:rsidRPr="00E52624">
              <w:rPr>
                <w:rFonts w:ascii="Times New Roman" w:hAnsi="Times New Roman" w:cs="Times New Roman"/>
                <w:sz w:val="24"/>
                <w:szCs w:val="24"/>
              </w:rPr>
              <w:t xml:space="preserve"> becoming eligible for Medicaid.</w:t>
            </w:r>
          </w:p>
          <w:p w14:paraId="016169C7" w14:textId="77777777" w:rsidR="00B715FC" w:rsidRPr="00E52624" w:rsidRDefault="00B715FC" w:rsidP="005822DC">
            <w:pPr>
              <w:rPr>
                <w:rFonts w:ascii="Times New Roman" w:hAnsi="Times New Roman" w:cs="Times New Roman"/>
                <w:sz w:val="24"/>
                <w:szCs w:val="24"/>
              </w:rPr>
            </w:pPr>
          </w:p>
          <w:p w14:paraId="67A0B463" w14:textId="0716E33F" w:rsidR="0023487D" w:rsidRPr="00E52624" w:rsidRDefault="005F3FB8" w:rsidP="0097636A">
            <w:pPr>
              <w:ind w:left="720"/>
              <w:rPr>
                <w:rFonts w:ascii="Times New Roman" w:hAnsi="Times New Roman" w:cs="Times New Roman"/>
                <w:sz w:val="24"/>
              </w:rPr>
            </w:pPr>
            <w:r w:rsidRPr="00E52624">
              <w:rPr>
                <w:rFonts w:ascii="Times New Roman" w:hAnsi="Times New Roman" w:cs="Times New Roman"/>
                <w:sz w:val="24"/>
              </w:rPr>
              <w:t xml:space="preserve">□ </w:t>
            </w:r>
            <w:r w:rsidR="0097636A" w:rsidRPr="00E52624">
              <w:rPr>
                <w:rFonts w:ascii="Times New Roman" w:hAnsi="Times New Roman" w:cs="Times New Roman"/>
                <w:sz w:val="24"/>
              </w:rPr>
              <w:t xml:space="preserve">Consistent with section 2107(e)(1)(J) of the </w:t>
            </w:r>
            <w:r w:rsidR="00D4288D" w:rsidRPr="00E52624">
              <w:rPr>
                <w:rFonts w:ascii="Times New Roman" w:hAnsi="Times New Roman" w:cs="Times New Roman"/>
                <w:sz w:val="24"/>
              </w:rPr>
              <w:t>SSA</w:t>
            </w:r>
            <w:r w:rsidR="0097636A" w:rsidRPr="00E52624">
              <w:rPr>
                <w:rFonts w:ascii="Times New Roman" w:hAnsi="Times New Roman" w:cs="Times New Roman"/>
                <w:sz w:val="24"/>
              </w:rPr>
              <w:t>, t</w:t>
            </w:r>
            <w:r w:rsidR="006D108A" w:rsidRPr="00E52624">
              <w:rPr>
                <w:rFonts w:ascii="Times New Roman" w:hAnsi="Times New Roman" w:cs="Times New Roman"/>
                <w:sz w:val="24"/>
              </w:rPr>
              <w:t>he state assures that c</w:t>
            </w:r>
            <w:r w:rsidR="001E4D7E" w:rsidRPr="00E52624">
              <w:rPr>
                <w:rFonts w:ascii="Times New Roman" w:hAnsi="Times New Roman" w:cs="Times New Roman"/>
                <w:sz w:val="24"/>
              </w:rPr>
              <w:t xml:space="preserve">ontinuous eligibility is provided through an individual’s </w:t>
            </w:r>
            <w:r w:rsidR="001E4D7E" w:rsidRPr="00FA298E">
              <w:rPr>
                <w:rFonts w:ascii="Times New Roman" w:hAnsi="Times New Roman" w:cs="Times New Roman"/>
                <w:sz w:val="24"/>
              </w:rPr>
              <w:t>pregnancy and</w:t>
            </w:r>
            <w:r w:rsidR="001E4D7E" w:rsidRPr="00094F00">
              <w:rPr>
                <w:rFonts w:ascii="Times New Roman" w:hAnsi="Times New Roman" w:cs="Times New Roman"/>
                <w:sz w:val="24"/>
              </w:rPr>
              <w:t xml:space="preserve"> </w:t>
            </w:r>
            <w:r w:rsidR="001E4D7E" w:rsidRPr="00E52624">
              <w:rPr>
                <w:rFonts w:ascii="Times New Roman" w:hAnsi="Times New Roman" w:cs="Times New Roman"/>
                <w:sz w:val="24"/>
              </w:rPr>
              <w:t>12-month postpartum period regardless of</w:t>
            </w:r>
            <w:r w:rsidR="006D108A" w:rsidRPr="00E52624">
              <w:rPr>
                <w:rFonts w:ascii="Times New Roman" w:hAnsi="Times New Roman" w:cs="Times New Roman"/>
                <w:sz w:val="24"/>
              </w:rPr>
              <w:t xml:space="preserve"> </w:t>
            </w:r>
            <w:r w:rsidR="006D108A" w:rsidRPr="0044042C">
              <w:rPr>
                <w:rFonts w:ascii="Times New Roman" w:hAnsi="Times New Roman" w:cs="Times New Roman"/>
                <w:sz w:val="24"/>
                <w:rPrChange w:id="10" w:author="Jordan, Joyce (CMS/CMCS)" w:date="2023-10-23T09:31:00Z">
                  <w:rPr>
                    <w:rFonts w:ascii="Times New Roman" w:hAnsi="Times New Roman" w:cs="Times New Roman"/>
                    <w:strike/>
                    <w:sz w:val="24"/>
                  </w:rPr>
                </w:rPrChange>
              </w:rPr>
              <w:t>non-payment of premiums, or</w:t>
            </w:r>
            <w:r w:rsidR="001E4D7E" w:rsidRPr="00E52624">
              <w:rPr>
                <w:rFonts w:ascii="Times New Roman" w:hAnsi="Times New Roman" w:cs="Times New Roman"/>
                <w:sz w:val="24"/>
              </w:rPr>
              <w:t xml:space="preserve"> an individual becoming eligible for Medicaid</w:t>
            </w:r>
            <w:r w:rsidR="0023487D" w:rsidRPr="00E52624">
              <w:rPr>
                <w:rFonts w:ascii="Times New Roman" w:hAnsi="Times New Roman" w:cs="Times New Roman"/>
                <w:sz w:val="24"/>
              </w:rPr>
              <w:t>.</w:t>
            </w:r>
          </w:p>
          <w:p w14:paraId="29D834AD" w14:textId="77777777" w:rsidR="005F3FB8" w:rsidRPr="00E52624" w:rsidRDefault="005F3FB8" w:rsidP="005822DC">
            <w:pPr>
              <w:rPr>
                <w:rFonts w:ascii="Times New Roman" w:hAnsi="Times New Roman" w:cs="Times New Roman"/>
                <w:sz w:val="24"/>
              </w:rPr>
            </w:pPr>
          </w:p>
          <w:p w14:paraId="71B64C99" w14:textId="7EB3A5A3" w:rsidR="005822DC" w:rsidRPr="00E52624" w:rsidRDefault="005822DC" w:rsidP="006D108A">
            <w:pPr>
              <w:rPr>
                <w:rFonts w:ascii="Times New Roman" w:hAnsi="Times New Roman" w:cs="Times New Roman"/>
                <w:sz w:val="24"/>
              </w:rPr>
            </w:pPr>
            <w:r w:rsidRPr="00E52624">
              <w:rPr>
                <w:rFonts w:ascii="Times New Roman" w:hAnsi="Times New Roman" w:cs="Times New Roman"/>
                <w:sz w:val="24"/>
              </w:rPr>
              <w:t>□ Benefits provided during the 12</w:t>
            </w:r>
            <w:r w:rsidR="00C362BC" w:rsidRPr="00E52624">
              <w:rPr>
                <w:rFonts w:ascii="Times New Roman" w:hAnsi="Times New Roman" w:cs="Times New Roman"/>
                <w:sz w:val="24"/>
              </w:rPr>
              <w:t>-</w:t>
            </w:r>
            <w:r w:rsidRPr="00E52624">
              <w:rPr>
                <w:rFonts w:ascii="Times New Roman" w:hAnsi="Times New Roman" w:cs="Times New Roman"/>
                <w:sz w:val="24"/>
              </w:rPr>
              <w:t>month postpartum period must be</w:t>
            </w:r>
            <w:r w:rsidR="005F3FB8" w:rsidRPr="00E52624">
              <w:rPr>
                <w:rFonts w:ascii="Times New Roman" w:hAnsi="Times New Roman" w:cs="Times New Roman"/>
                <w:sz w:val="24"/>
              </w:rPr>
              <w:t xml:space="preserve"> the same scope of comprehensive services</w:t>
            </w:r>
            <w:r w:rsidRPr="00E52624">
              <w:rPr>
                <w:rFonts w:ascii="Times New Roman" w:hAnsi="Times New Roman" w:cs="Times New Roman"/>
                <w:sz w:val="24"/>
              </w:rPr>
              <w:t xml:space="preserve"> consistent with the benefit package elected by the state under section</w:t>
            </w:r>
            <w:r w:rsidR="005F3FB8" w:rsidRPr="00E52624">
              <w:rPr>
                <w:rFonts w:ascii="Times New Roman" w:hAnsi="Times New Roman" w:cs="Times New Roman"/>
                <w:sz w:val="24"/>
              </w:rPr>
              <w:t xml:space="preserve"> </w:t>
            </w:r>
            <w:r w:rsidRPr="00E52624">
              <w:rPr>
                <w:rFonts w:ascii="Times New Roman" w:hAnsi="Times New Roman" w:cs="Times New Roman"/>
                <w:sz w:val="24"/>
              </w:rPr>
              <w:t>2103(a) of the</w:t>
            </w:r>
            <w:r w:rsidR="005F3FB8" w:rsidRPr="00E52624">
              <w:rPr>
                <w:rFonts w:ascii="Times New Roman" w:hAnsi="Times New Roman" w:cs="Times New Roman"/>
                <w:sz w:val="24"/>
              </w:rPr>
              <w:t xml:space="preserve"> SSA that is</w:t>
            </w:r>
            <w:r w:rsidRPr="00E52624">
              <w:rPr>
                <w:rFonts w:ascii="Times New Roman" w:hAnsi="Times New Roman" w:cs="Times New Roman"/>
                <w:sz w:val="24"/>
              </w:rPr>
              <w:t xml:space="preserve"> available to targeted low income children and/or targeted low-income pregnant women</w:t>
            </w:r>
            <w:r w:rsidR="00C362BC" w:rsidRPr="00E52624">
              <w:rPr>
                <w:rFonts w:ascii="Times New Roman" w:hAnsi="Times New Roman" w:cs="Times New Roman"/>
                <w:sz w:val="24"/>
              </w:rPr>
              <w:t xml:space="preserve"> and may include additional benefits as described in Section 6 of the CHIP state plan</w:t>
            </w:r>
            <w:r w:rsidRPr="00E52624">
              <w:rPr>
                <w:rFonts w:ascii="Times New Roman" w:hAnsi="Times New Roman" w:cs="Times New Roman"/>
                <w:sz w:val="24"/>
              </w:rPr>
              <w:t>.</w:t>
            </w:r>
          </w:p>
          <w:p w14:paraId="79A57A1F" w14:textId="77777777" w:rsidR="005822DC" w:rsidRPr="00E52624" w:rsidRDefault="005822DC" w:rsidP="00E2704A">
            <w:pPr>
              <w:autoSpaceDE w:val="0"/>
              <w:autoSpaceDN w:val="0"/>
              <w:adjustRightInd w:val="0"/>
              <w:rPr>
                <w:rFonts w:ascii="TimesNewRomanPSMT" w:hAnsi="TimesNewRomanPSMT" w:cs="TimesNewRomanPSMT"/>
                <w:sz w:val="24"/>
                <w:szCs w:val="24"/>
              </w:rPr>
            </w:pPr>
          </w:p>
          <w:p w14:paraId="5C4AF0DE" w14:textId="2D0D9C47" w:rsidR="005822DC" w:rsidRDefault="00637A41" w:rsidP="005822DC">
            <w:pPr>
              <w:autoSpaceDE w:val="0"/>
              <w:autoSpaceDN w:val="0"/>
              <w:adjustRightInd w:val="0"/>
              <w:rPr>
                <w:ins w:id="11" w:author="Carrie Grubert (CMCS/DSCP)" w:date="2023-04-11T14:39:00Z"/>
                <w:rFonts w:ascii="TimesNewRomanPSMT" w:hAnsi="TimesNewRomanPSMT" w:cs="TimesNewRomanPSMT"/>
                <w:sz w:val="24"/>
                <w:szCs w:val="24"/>
              </w:rPr>
            </w:pPr>
            <w:ins w:id="12" w:author="Carrie Grubert (CMCS/DSCP)" w:date="2023-04-11T14:42:00Z">
              <w:r>
                <w:rPr>
                  <w:rFonts w:ascii="TimesNewRomanPSMT" w:hAnsi="TimesNewRomanPSMT" w:cs="TimesNewRomanPSMT"/>
                  <w:sz w:val="24"/>
                  <w:szCs w:val="24"/>
                </w:rPr>
                <w:t xml:space="preserve">Mandatory </w:t>
              </w:r>
            </w:ins>
            <w:del w:id="13" w:author="Carrie Grubert (CMCS/DSCP)" w:date="2023-01-24T14:18:00Z">
              <w:r w:rsidR="005822DC" w:rsidRPr="00E52624" w:rsidDel="00334E91">
                <w:rPr>
                  <w:rFonts w:ascii="TimesNewRomanPSMT" w:hAnsi="TimesNewRomanPSMT" w:cs="TimesNewRomanPSMT"/>
                  <w:sz w:val="24"/>
                  <w:szCs w:val="24"/>
                </w:rPr>
                <w:delText xml:space="preserve">Optional </w:delText>
              </w:r>
            </w:del>
            <w:r w:rsidR="005822DC" w:rsidRPr="00E52624">
              <w:rPr>
                <w:rFonts w:ascii="TimesNewRomanPSMT" w:hAnsi="TimesNewRomanPSMT" w:cs="TimesNewRomanPSMT"/>
                <w:sz w:val="24"/>
                <w:szCs w:val="24"/>
              </w:rPr>
              <w:t>Continuous Eligibility for Children</w:t>
            </w:r>
          </w:p>
          <w:p w14:paraId="21F84D91" w14:textId="4DC466C7" w:rsidR="0087544B" w:rsidRDefault="0087544B" w:rsidP="005822DC">
            <w:pPr>
              <w:autoSpaceDE w:val="0"/>
              <w:autoSpaceDN w:val="0"/>
              <w:adjustRightInd w:val="0"/>
              <w:rPr>
                <w:ins w:id="14" w:author="Carrie Grubert (CMCS/DSCP)" w:date="2023-04-11T14:39:00Z"/>
                <w:rFonts w:ascii="TimesNewRomanPSMT" w:hAnsi="TimesNewRomanPSMT" w:cs="TimesNewRomanPSMT"/>
                <w:sz w:val="24"/>
                <w:szCs w:val="24"/>
              </w:rPr>
            </w:pPr>
          </w:p>
          <w:p w14:paraId="02A7B57E" w14:textId="450451C1" w:rsidR="0087544B" w:rsidRPr="00E52624" w:rsidDel="00637A41" w:rsidRDefault="00527637" w:rsidP="005822DC">
            <w:pPr>
              <w:autoSpaceDE w:val="0"/>
              <w:autoSpaceDN w:val="0"/>
              <w:adjustRightInd w:val="0"/>
              <w:rPr>
                <w:del w:id="15" w:author="Carrie Grubert (CMCS/DSCP)" w:date="2023-04-11T14:41:00Z"/>
                <w:rFonts w:ascii="TimesNewRomanPSMT" w:hAnsi="TimesNewRomanPSMT" w:cs="TimesNewRomanPSMT"/>
                <w:sz w:val="24"/>
                <w:szCs w:val="24"/>
              </w:rPr>
            </w:pPr>
            <w:ins w:id="16" w:author="Carrie Grubert (CMCS/DSCP)" w:date="2023-05-16T20:13:00Z">
              <w:r>
                <w:rPr>
                  <w:rFonts w:ascii="TimesNewRomanPSMT" w:hAnsi="TimesNewRomanPSMT" w:cs="TimesNewRomanPSMT"/>
                  <w:sz w:val="24"/>
                  <w:szCs w:val="24"/>
                </w:rPr>
                <w:t>The</w:t>
              </w:r>
            </w:ins>
          </w:p>
          <w:p w14:paraId="0B4CBAA5" w14:textId="7E310CA2" w:rsidR="002C30F4" w:rsidRPr="00E52624" w:rsidDel="00637A41" w:rsidRDefault="002C30F4" w:rsidP="00E2704A">
            <w:pPr>
              <w:autoSpaceDE w:val="0"/>
              <w:autoSpaceDN w:val="0"/>
              <w:adjustRightInd w:val="0"/>
              <w:rPr>
                <w:del w:id="17" w:author="Carrie Grubert (CMCS/DSCP)" w:date="2023-04-11T14:42:00Z"/>
                <w:rFonts w:ascii="TimesNewRomanPSMT" w:hAnsi="TimesNewRomanPSMT" w:cs="TimesNewRomanPSMT"/>
                <w:sz w:val="24"/>
                <w:szCs w:val="24"/>
              </w:rPr>
            </w:pPr>
          </w:p>
          <w:p w14:paraId="0C18E0FA" w14:textId="646DA667" w:rsidR="005822DC" w:rsidRDefault="005822DC" w:rsidP="00E2704A">
            <w:pPr>
              <w:autoSpaceDE w:val="0"/>
              <w:autoSpaceDN w:val="0"/>
              <w:adjustRightInd w:val="0"/>
              <w:rPr>
                <w:ins w:id="18" w:author="Carrie Grubert (CMCS/DSCP)" w:date="2023-04-11T15:28:00Z"/>
                <w:rFonts w:ascii="TimesNewRomanPSMT" w:hAnsi="TimesNewRomanPSMT" w:cs="TimesNewRomanPSMT"/>
                <w:sz w:val="24"/>
                <w:szCs w:val="24"/>
              </w:rPr>
            </w:pPr>
            <w:del w:id="19" w:author="Carrie Grubert (CMCS/DSCP)" w:date="2023-04-11T14:41:00Z">
              <w:r w:rsidRPr="00E52624" w:rsidDel="00637A41">
                <w:rPr>
                  <w:rFonts w:ascii="TimesNewRomanPSMT" w:hAnsi="TimesNewRomanPSMT" w:cs="TimesNewRomanPSMT"/>
                  <w:sz w:val="24"/>
                  <w:szCs w:val="24"/>
                </w:rPr>
                <w:delText>T</w:delText>
              </w:r>
            </w:del>
            <w:del w:id="20" w:author="Carrie Grubert (CMCS/DSCP)" w:date="2023-05-16T20:13:00Z">
              <w:r w:rsidRPr="00E52624" w:rsidDel="00527637">
                <w:rPr>
                  <w:rFonts w:ascii="TimesNewRomanPSMT" w:hAnsi="TimesNewRomanPSMT" w:cs="TimesNewRomanPSMT"/>
                  <w:sz w:val="24"/>
                  <w:szCs w:val="24"/>
                </w:rPr>
                <w:delText>he</w:delText>
              </w:r>
            </w:del>
            <w:r w:rsidRPr="00E52624">
              <w:rPr>
                <w:rFonts w:ascii="TimesNewRomanPSMT" w:hAnsi="TimesNewRomanPSMT" w:cs="TimesNewRomanPSMT"/>
                <w:sz w:val="24"/>
                <w:szCs w:val="24"/>
              </w:rPr>
              <w:t xml:space="preserve"> CHIP Agency </w:t>
            </w:r>
            <w:del w:id="21" w:author="Carrie Grubert (CMCS/DSCP)" w:date="2023-01-24T14:18:00Z">
              <w:r w:rsidRPr="00E52624" w:rsidDel="00334E91">
                <w:rPr>
                  <w:rFonts w:ascii="TimesNewRomanPSMT" w:hAnsi="TimesNewRomanPSMT" w:cs="TimesNewRomanPSMT"/>
                  <w:sz w:val="24"/>
                  <w:szCs w:val="24"/>
                </w:rPr>
                <w:delText xml:space="preserve">may </w:delText>
              </w:r>
            </w:del>
            <w:ins w:id="22" w:author="Carrie Grubert (CMCS/DSCP)" w:date="2023-01-24T14:18:00Z">
              <w:r w:rsidR="00334E91">
                <w:rPr>
                  <w:rFonts w:ascii="TimesNewRomanPSMT" w:hAnsi="TimesNewRomanPSMT" w:cs="TimesNewRomanPSMT"/>
                  <w:sz w:val="24"/>
                  <w:szCs w:val="24"/>
                </w:rPr>
                <w:t>must</w:t>
              </w:r>
              <w:r w:rsidR="00334E91" w:rsidRPr="00E52624">
                <w:rPr>
                  <w:rFonts w:ascii="TimesNewRomanPSMT" w:hAnsi="TimesNewRomanPSMT" w:cs="TimesNewRomanPSMT"/>
                  <w:sz w:val="24"/>
                  <w:szCs w:val="24"/>
                </w:rPr>
                <w:t xml:space="preserve"> </w:t>
              </w:r>
            </w:ins>
            <w:r w:rsidRPr="00E52624">
              <w:rPr>
                <w:rFonts w:ascii="TimesNewRomanPSMT" w:hAnsi="TimesNewRomanPSMT" w:cs="TimesNewRomanPSMT"/>
                <w:sz w:val="24"/>
                <w:szCs w:val="24"/>
              </w:rPr>
              <w:t xml:space="preserve">provide that children who have been determined eligible under the state plan shall remain eligible, regardless of any changes in the family’s circumstances, </w:t>
            </w:r>
            <w:del w:id="23" w:author="Carrie Grubert (CMCS/DSCP)" w:date="2023-05-02T13:50:00Z">
              <w:r w:rsidRPr="00E52624" w:rsidDel="00CC44DC">
                <w:rPr>
                  <w:rFonts w:ascii="TimesNewRomanPSMT" w:hAnsi="TimesNewRomanPSMT" w:cs="TimesNewRomanPSMT"/>
                  <w:sz w:val="24"/>
                  <w:szCs w:val="24"/>
                </w:rPr>
                <w:delText xml:space="preserve">during </w:delText>
              </w:r>
            </w:del>
            <w:del w:id="24" w:author="Carrie Grubert (CMCS/DSCP)" w:date="2023-04-11T12:51:00Z">
              <w:r w:rsidRPr="00E52624" w:rsidDel="00517A49">
                <w:rPr>
                  <w:rFonts w:ascii="TimesNewRomanPSMT" w:hAnsi="TimesNewRomanPSMT" w:cs="TimesNewRomanPSMT"/>
                  <w:sz w:val="24"/>
                  <w:szCs w:val="24"/>
                </w:rPr>
                <w:delText>a</w:delText>
              </w:r>
            </w:del>
            <w:ins w:id="25" w:author="Carrie Grubert (CMCS/DSCP)" w:date="2023-05-02T13:50:00Z">
              <w:r w:rsidR="00CC44DC">
                <w:rPr>
                  <w:rFonts w:ascii="TimesNewRomanPSMT" w:hAnsi="TimesNewRomanPSMT" w:cs="TimesNewRomanPSMT"/>
                  <w:sz w:val="24"/>
                  <w:szCs w:val="24"/>
                </w:rPr>
                <w:t>for a</w:t>
              </w:r>
            </w:ins>
            <w:r w:rsidRPr="00E52624">
              <w:rPr>
                <w:rFonts w:ascii="TimesNewRomanPSMT" w:hAnsi="TimesNewRomanPSMT" w:cs="TimesNewRomanPSMT"/>
                <w:sz w:val="24"/>
                <w:szCs w:val="24"/>
              </w:rPr>
              <w:t xml:space="preserve"> </w:t>
            </w:r>
            <w:ins w:id="26" w:author="Carrie Grubert (CMCS/DSCP)" w:date="2023-04-11T13:52:00Z">
              <w:r w:rsidR="009D30F8">
                <w:rPr>
                  <w:rFonts w:ascii="TimesNewRomanPSMT" w:hAnsi="TimesNewRomanPSMT" w:cs="TimesNewRomanPSMT"/>
                  <w:sz w:val="24"/>
                  <w:szCs w:val="24"/>
                </w:rPr>
                <w:t>12</w:t>
              </w:r>
            </w:ins>
            <w:ins w:id="27" w:author="Carrie Grubert (CMCS/DSCP)" w:date="2023-04-11T15:10:00Z">
              <w:r w:rsidR="00C676A9">
                <w:rPr>
                  <w:rFonts w:ascii="TimesNewRomanPSMT" w:hAnsi="TimesNewRomanPSMT" w:cs="TimesNewRomanPSMT"/>
                  <w:sz w:val="24"/>
                  <w:szCs w:val="24"/>
                </w:rPr>
                <w:t>-</w:t>
              </w:r>
            </w:ins>
            <w:ins w:id="28" w:author="Carrie Grubert (CMCS/DSCP)" w:date="2023-04-11T12:52:00Z">
              <w:r w:rsidR="00517A49">
                <w:rPr>
                  <w:rFonts w:ascii="TimesNewRomanPSMT" w:hAnsi="TimesNewRomanPSMT" w:cs="TimesNewRomanPSMT"/>
                  <w:sz w:val="24"/>
                  <w:szCs w:val="24"/>
                </w:rPr>
                <w:t xml:space="preserve">month </w:t>
              </w:r>
            </w:ins>
            <w:r w:rsidRPr="00E52624">
              <w:rPr>
                <w:rFonts w:ascii="TimesNewRomanPSMT" w:hAnsi="TimesNewRomanPSMT" w:cs="TimesNewRomanPSMT"/>
                <w:sz w:val="24"/>
                <w:szCs w:val="24"/>
              </w:rPr>
              <w:t>continuous eligibility period</w:t>
            </w:r>
            <w:del w:id="29" w:author="Carrie Grubert (CMCS/DSCP)" w:date="2023-04-11T12:50:00Z">
              <w:r w:rsidRPr="00E52624" w:rsidDel="00517A49">
                <w:rPr>
                  <w:rFonts w:ascii="TimesNewRomanPSMT" w:hAnsi="TimesNewRomanPSMT" w:cs="TimesNewRomanPSMT"/>
                  <w:sz w:val="24"/>
                  <w:szCs w:val="24"/>
                </w:rPr>
                <w:delText xml:space="preserve"> up to 12 months,</w:delText>
              </w:r>
            </w:del>
            <w:del w:id="30" w:author="Carrie Grubert (CMCS/DSCP)" w:date="2023-05-02T13:53:00Z">
              <w:r w:rsidRPr="00E52624" w:rsidDel="00363C7F">
                <w:rPr>
                  <w:rFonts w:ascii="TimesNewRomanPSMT" w:hAnsi="TimesNewRomanPSMT" w:cs="TimesNewRomanPSMT"/>
                  <w:sz w:val="24"/>
                  <w:szCs w:val="24"/>
                </w:rPr>
                <w:delText xml:space="preserve"> or until the time the child reaches </w:delText>
              </w:r>
            </w:del>
            <w:del w:id="31" w:author="Carrie Grubert (CMCS/DSCP)" w:date="2023-04-11T12:52:00Z">
              <w:r w:rsidRPr="00E52624" w:rsidDel="00517A49">
                <w:rPr>
                  <w:rFonts w:ascii="TimesNewRomanPSMT" w:hAnsi="TimesNewRomanPSMT" w:cs="TimesNewRomanPSMT"/>
                  <w:sz w:val="24"/>
                  <w:szCs w:val="24"/>
                </w:rPr>
                <w:delText xml:space="preserve">an </w:delText>
              </w:r>
            </w:del>
            <w:del w:id="32" w:author="Carrie Grubert (CMCS/DSCP)" w:date="2023-05-02T13:53:00Z">
              <w:r w:rsidRPr="00E52624" w:rsidDel="00363C7F">
                <w:rPr>
                  <w:rFonts w:ascii="TimesNewRomanPSMT" w:hAnsi="TimesNewRomanPSMT" w:cs="TimesNewRomanPSMT"/>
                  <w:sz w:val="24"/>
                  <w:szCs w:val="24"/>
                </w:rPr>
                <w:delText xml:space="preserve">age </w:delText>
              </w:r>
            </w:del>
            <w:del w:id="33" w:author="Carrie Grubert (CMCS/DSCP)" w:date="2023-02-08T10:33:00Z">
              <w:r w:rsidRPr="00E52624" w:rsidDel="000231C3">
                <w:rPr>
                  <w:rFonts w:ascii="TimesNewRomanPSMT" w:hAnsi="TimesNewRomanPSMT" w:cs="TimesNewRomanPSMT"/>
                  <w:sz w:val="24"/>
                  <w:szCs w:val="24"/>
                </w:rPr>
                <w:delText xml:space="preserve">specified by the state (not to exceed </w:delText>
              </w:r>
            </w:del>
            <w:del w:id="34" w:author="Carrie Grubert (CMCS/DSCP)" w:date="2023-02-08T10:34:00Z">
              <w:r w:rsidRPr="00E52624" w:rsidDel="000231C3">
                <w:rPr>
                  <w:rFonts w:ascii="TimesNewRomanPSMT" w:hAnsi="TimesNewRomanPSMT" w:cs="TimesNewRomanPSMT"/>
                  <w:sz w:val="24"/>
                  <w:szCs w:val="24"/>
                </w:rPr>
                <w:delText xml:space="preserve">age </w:delText>
              </w:r>
            </w:del>
            <w:del w:id="35" w:author="Carrie Grubert (CMCS/DSCP)" w:date="2023-05-02T13:53:00Z">
              <w:r w:rsidRPr="00E52624" w:rsidDel="00363C7F">
                <w:rPr>
                  <w:rFonts w:ascii="TimesNewRomanPSMT" w:hAnsi="TimesNewRomanPSMT" w:cs="TimesNewRomanPSMT"/>
                  <w:sz w:val="24"/>
                  <w:szCs w:val="24"/>
                </w:rPr>
                <w:delText>19), whichever is earlier</w:delText>
              </w:r>
            </w:del>
            <w:ins w:id="36" w:author="Carrie Grubert (CMCS/DSCP)" w:date="2023-05-02T13:53:00Z">
              <w:r w:rsidR="00363C7F">
                <w:rPr>
                  <w:rFonts w:ascii="TimesNewRomanPSMT" w:hAnsi="TimesNewRomanPSMT" w:cs="TimesNewRomanPSMT"/>
                  <w:sz w:val="24"/>
                  <w:szCs w:val="24"/>
                </w:rPr>
                <w:t>.</w:t>
              </w:r>
            </w:ins>
            <w:del w:id="37" w:author="Carrie Grubert (CMCS/DSCP)" w:date="2023-05-02T13:53:00Z">
              <w:r w:rsidRPr="00E52624" w:rsidDel="00363C7F">
                <w:rPr>
                  <w:rFonts w:ascii="TimesNewRomanPSMT" w:hAnsi="TimesNewRomanPSMT" w:cs="TimesNewRomanPSMT"/>
                  <w:sz w:val="24"/>
                  <w:szCs w:val="24"/>
                </w:rPr>
                <w:delText>.</w:delText>
              </w:r>
            </w:del>
          </w:p>
          <w:p w14:paraId="273B4D8A" w14:textId="291A6D6B" w:rsidR="003A2B90" w:rsidRDefault="003A2B90" w:rsidP="00E2704A">
            <w:pPr>
              <w:autoSpaceDE w:val="0"/>
              <w:autoSpaceDN w:val="0"/>
              <w:adjustRightInd w:val="0"/>
              <w:rPr>
                <w:ins w:id="38" w:author="Carrie Grubert (CMCS/DSCP)" w:date="2023-04-11T15:28:00Z"/>
                <w:rFonts w:ascii="TimesNewRomanPSMT" w:hAnsi="TimesNewRomanPSMT" w:cs="TimesNewRomanPSMT"/>
                <w:sz w:val="24"/>
                <w:szCs w:val="24"/>
              </w:rPr>
            </w:pPr>
          </w:p>
          <w:p w14:paraId="75E463E1" w14:textId="1736F144" w:rsidR="003A2B90" w:rsidRPr="00E52624" w:rsidDel="003A2B90" w:rsidRDefault="003A2B90" w:rsidP="00E2704A">
            <w:pPr>
              <w:autoSpaceDE w:val="0"/>
              <w:autoSpaceDN w:val="0"/>
              <w:adjustRightInd w:val="0"/>
              <w:rPr>
                <w:del w:id="39" w:author="Carrie Grubert (CMCS/DSCP)" w:date="2023-04-11T15:30:00Z"/>
                <w:rFonts w:ascii="TimesNewRomanPSMT" w:hAnsi="TimesNewRomanPSMT" w:cs="TimesNewRomanPSMT"/>
                <w:sz w:val="24"/>
                <w:szCs w:val="24"/>
              </w:rPr>
            </w:pPr>
          </w:p>
          <w:p w14:paraId="317B7F95" w14:textId="31D27946" w:rsidR="005822DC" w:rsidRPr="00E52624" w:rsidDel="003A2B90" w:rsidRDefault="005822DC" w:rsidP="00E2704A">
            <w:pPr>
              <w:rPr>
                <w:del w:id="40" w:author="Carrie Grubert (CMCS/DSCP)" w:date="2023-04-11T15:30:00Z"/>
                <w:rFonts w:ascii="TimesNewRomanPSMT" w:hAnsi="TimesNewRomanPSMT" w:cs="TimesNewRomanPSMT"/>
                <w:sz w:val="24"/>
                <w:szCs w:val="24"/>
              </w:rPr>
            </w:pPr>
          </w:p>
          <w:p w14:paraId="69DA49C6" w14:textId="4A43A364" w:rsidR="005822DC" w:rsidRPr="00E52624" w:rsidDel="00637A41" w:rsidRDefault="009D30F8" w:rsidP="00637A41">
            <w:pPr>
              <w:rPr>
                <w:del w:id="41" w:author="Carrie Grubert (CMCS/DSCP)" w:date="2023-04-11T14:45:00Z"/>
                <w:rFonts w:ascii="TimesNewRomanPSMT" w:hAnsi="TimesNewRomanPSMT" w:cs="TimesNewRomanPSMT"/>
                <w:sz w:val="24"/>
                <w:szCs w:val="24"/>
              </w:rPr>
            </w:pPr>
            <w:ins w:id="42" w:author="Carrie Grubert (CMCS/DSCP)" w:date="2023-04-11T13:54:00Z">
              <w:r w:rsidRPr="00E52624">
                <w:rPr>
                  <w:rFonts w:ascii="Times New Roman" w:hAnsi="Times New Roman" w:cs="Times New Roman"/>
                  <w:sz w:val="24"/>
                </w:rPr>
                <w:t xml:space="preserve">□ </w:t>
              </w:r>
              <w:bookmarkStart w:id="43" w:name="_Hlk132118505"/>
              <w:r w:rsidRPr="00E52624">
                <w:rPr>
                  <w:rFonts w:ascii="Times New Roman" w:hAnsi="Times New Roman" w:cs="Times New Roman"/>
                  <w:sz w:val="24"/>
                </w:rPr>
                <w:t>Consistent with section 2107(e)(1)(</w:t>
              </w:r>
            </w:ins>
            <w:ins w:id="44" w:author="Carrie Grubert (CMCS/DSCP)" w:date="2023-04-11T13:55:00Z">
              <w:r w:rsidR="002E70BF">
                <w:rPr>
                  <w:rFonts w:ascii="Times New Roman" w:hAnsi="Times New Roman" w:cs="Times New Roman"/>
                  <w:sz w:val="24"/>
                </w:rPr>
                <w:t>K</w:t>
              </w:r>
            </w:ins>
            <w:ins w:id="45" w:author="Carrie Grubert (CMCS/DSCP)" w:date="2023-04-11T13:54:00Z">
              <w:r w:rsidRPr="00E52624">
                <w:rPr>
                  <w:rFonts w:ascii="Times New Roman" w:hAnsi="Times New Roman" w:cs="Times New Roman"/>
                  <w:sz w:val="24"/>
                </w:rPr>
                <w:t xml:space="preserve">) of the SSA, the state assures that continuous eligibility is provided </w:t>
              </w:r>
            </w:ins>
            <w:ins w:id="46" w:author="Carrie Grubert (CMCS/DSCP)" w:date="2023-04-11T13:55:00Z">
              <w:r w:rsidR="002E70BF">
                <w:rPr>
                  <w:rFonts w:ascii="Times New Roman" w:hAnsi="Times New Roman" w:cs="Times New Roman"/>
                  <w:sz w:val="24"/>
                </w:rPr>
                <w:t xml:space="preserve">to its targeted low-income children for a </w:t>
              </w:r>
            </w:ins>
            <w:ins w:id="47" w:author="Carrie Grubert (CMCS/DSCP)" w:date="2023-04-11T13:56:00Z">
              <w:r w:rsidR="002E70BF">
                <w:rPr>
                  <w:rFonts w:ascii="Times New Roman" w:hAnsi="Times New Roman" w:cs="Times New Roman"/>
                  <w:sz w:val="24"/>
                </w:rPr>
                <w:t xml:space="preserve">duration of 12 months, </w:t>
              </w:r>
            </w:ins>
            <w:ins w:id="48" w:author="Carrie Grubert (CMCS/DSCP)" w:date="2023-04-11T13:57:00Z">
              <w:r w:rsidR="002E70BF">
                <w:rPr>
                  <w:rFonts w:ascii="Times New Roman" w:hAnsi="Times New Roman" w:cs="Times New Roman"/>
                  <w:sz w:val="24"/>
                </w:rPr>
                <w:t xml:space="preserve">regardless of </w:t>
              </w:r>
            </w:ins>
            <w:ins w:id="49" w:author="Carrie Grubert (CMCS/DSCP)" w:date="2023-04-11T13:58:00Z">
              <w:r w:rsidR="002E70BF">
                <w:rPr>
                  <w:rFonts w:ascii="Times New Roman" w:hAnsi="Times New Roman" w:cs="Times New Roman"/>
                  <w:sz w:val="24"/>
                </w:rPr>
                <w:t>any changes in circumstances</w:t>
              </w:r>
            </w:ins>
            <w:del w:id="50" w:author="Carrie Grubert (CMCS/DSCP)" w:date="2023-04-11T13:58:00Z">
              <w:r w:rsidR="005822DC" w:rsidRPr="00E52624" w:rsidDel="002E70BF">
                <w:rPr>
                  <w:rFonts w:ascii="TimesNewRomanPSMT" w:hAnsi="TimesNewRomanPSMT" w:cs="TimesNewRomanPSMT"/>
                  <w:sz w:val="24"/>
                  <w:szCs w:val="24"/>
                </w:rPr>
                <w:delText xml:space="preserve">The </w:delText>
              </w:r>
              <w:bookmarkEnd w:id="43"/>
              <w:r w:rsidR="005822DC" w:rsidRPr="00E52624" w:rsidDel="002E70BF">
                <w:rPr>
                  <w:rFonts w:ascii="TimesNewRomanPSMT" w:hAnsi="TimesNewRomanPSMT" w:cs="TimesNewRomanPSMT"/>
                  <w:sz w:val="24"/>
                  <w:szCs w:val="24"/>
                </w:rPr>
                <w:delText xml:space="preserve">CHIP Agency </w:delText>
              </w:r>
            </w:del>
            <w:del w:id="51" w:author="Carrie Grubert (CMCS/DSCP)" w:date="2023-01-24T14:24:00Z">
              <w:r w:rsidR="005822DC" w:rsidRPr="00E52624" w:rsidDel="00334E91">
                <w:rPr>
                  <w:rFonts w:ascii="TimesNewRomanPSMT" w:hAnsi="TimesNewRomanPSMT" w:cs="TimesNewRomanPSMT"/>
                  <w:sz w:val="24"/>
                  <w:szCs w:val="24"/>
                </w:rPr>
                <w:delText xml:space="preserve">elects </w:delText>
              </w:r>
            </w:del>
            <w:del w:id="52" w:author="Carrie Grubert (CMCS/DSCP)" w:date="2023-04-11T13:58:00Z">
              <w:r w:rsidR="005822DC" w:rsidRPr="00E52624" w:rsidDel="002E70BF">
                <w:rPr>
                  <w:rFonts w:ascii="TimesNewRomanPSMT" w:hAnsi="TimesNewRomanPSMT" w:cs="TimesNewRomanPSMT"/>
                  <w:sz w:val="24"/>
                  <w:szCs w:val="24"/>
                </w:rPr>
                <w:delText>to provide continuous eligibility to children under this provision      YES/ NO</w:delText>
              </w:r>
            </w:del>
          </w:p>
          <w:p w14:paraId="764D182E" w14:textId="60D52192" w:rsidR="005822DC" w:rsidRPr="00E52624" w:rsidDel="002E70BF" w:rsidRDefault="005822DC" w:rsidP="00C676A9">
            <w:pPr>
              <w:rPr>
                <w:del w:id="53" w:author="Carrie Grubert (CMCS/DSCP)" w:date="2023-04-11T13:58:00Z"/>
                <w:rFonts w:cstheme="minorHAnsi"/>
                <w:sz w:val="24"/>
                <w:szCs w:val="24"/>
              </w:rPr>
            </w:pPr>
          </w:p>
          <w:p w14:paraId="167C7D0E" w14:textId="2A4E608C" w:rsidR="005822DC" w:rsidRPr="00E52624" w:rsidDel="00334E91" w:rsidRDefault="00533530">
            <w:pPr>
              <w:rPr>
                <w:del w:id="54" w:author="Carrie Grubert (CMCS/DSCP)" w:date="2023-01-24T14:24:00Z"/>
                <w:rFonts w:cstheme="minorHAnsi"/>
                <w:i/>
                <w:color w:val="FF0000"/>
                <w:sz w:val="24"/>
              </w:rPr>
            </w:pPr>
            <w:del w:id="55" w:author="Carrie Grubert (CMCS/DSCP)" w:date="2023-01-24T14:24:00Z">
              <w:r w:rsidRPr="00E52624" w:rsidDel="00334E91">
                <w:rPr>
                  <w:rFonts w:cstheme="minorHAnsi"/>
                  <w:i/>
                  <w:color w:val="FF0000"/>
                  <w:sz w:val="24"/>
                </w:rPr>
                <w:delText xml:space="preserve">If </w:delText>
              </w:r>
              <w:r w:rsidR="00BF3D27" w:rsidRPr="00E52624" w:rsidDel="00334E91">
                <w:rPr>
                  <w:rFonts w:cstheme="minorHAnsi"/>
                  <w:i/>
                  <w:color w:val="FF0000"/>
                  <w:sz w:val="24"/>
                </w:rPr>
                <w:delText>YES</w:delText>
              </w:r>
              <w:r w:rsidRPr="00E52624" w:rsidDel="00334E91">
                <w:rPr>
                  <w:rFonts w:cstheme="minorHAnsi"/>
                  <w:i/>
                  <w:color w:val="FF0000"/>
                  <w:sz w:val="24"/>
                </w:rPr>
                <w:delText xml:space="preserve">, show rest of the </w:delText>
              </w:r>
              <w:r w:rsidR="004373C6" w:rsidRPr="00E52624" w:rsidDel="00334E91">
                <w:rPr>
                  <w:rFonts w:cstheme="minorHAnsi"/>
                  <w:i/>
                  <w:color w:val="FF0000"/>
                  <w:sz w:val="24"/>
                </w:rPr>
                <w:delText>children’s CE template</w:delText>
              </w:r>
              <w:r w:rsidR="00BF3D27" w:rsidRPr="00E52624" w:rsidDel="00334E91">
                <w:rPr>
                  <w:rFonts w:cstheme="minorHAnsi"/>
                  <w:i/>
                  <w:color w:val="FF0000"/>
                  <w:sz w:val="24"/>
                </w:rPr>
                <w:delText>.</w:delText>
              </w:r>
            </w:del>
          </w:p>
          <w:p w14:paraId="40D64D9D" w14:textId="1FE014AA" w:rsidR="005822DC" w:rsidRPr="00E52624" w:rsidDel="00637A41" w:rsidRDefault="005822DC">
            <w:pPr>
              <w:rPr>
                <w:del w:id="56" w:author="Carrie Grubert (CMCS/DSCP)" w:date="2023-04-11T14:45:00Z"/>
                <w:rFonts w:cstheme="minorHAnsi"/>
                <w:sz w:val="24"/>
              </w:rPr>
            </w:pPr>
          </w:p>
          <w:p w14:paraId="786C5D78" w14:textId="1D163C6E" w:rsidR="005822DC" w:rsidRPr="00E52624" w:rsidDel="000231C3" w:rsidRDefault="0078047F" w:rsidP="007D17A8">
            <w:pPr>
              <w:rPr>
                <w:del w:id="57" w:author="Carrie Grubert (CMCS/DSCP)" w:date="2023-02-08T10:34:00Z"/>
                <w:rFonts w:cstheme="minorHAnsi"/>
                <w:sz w:val="24"/>
                <w:szCs w:val="24"/>
              </w:rPr>
            </w:pPr>
            <w:del w:id="58" w:author="Carrie Grubert (CMCS/DSCP)" w:date="2023-02-08T10:34:00Z">
              <w:r w:rsidRPr="00E52624" w:rsidDel="000231C3">
                <w:rPr>
                  <w:rFonts w:cstheme="minorHAnsi"/>
                  <w:sz w:val="24"/>
                </w:rPr>
                <w:delText xml:space="preserve">□ </w:delText>
              </w:r>
              <w:r w:rsidR="00ED53F9" w:rsidRPr="00E52624" w:rsidDel="000231C3">
                <w:rPr>
                  <w:rFonts w:cstheme="minorHAnsi"/>
                  <w:sz w:val="24"/>
                  <w:szCs w:val="24"/>
                </w:rPr>
                <w:delText>For children up to age 19</w:delText>
              </w:r>
            </w:del>
          </w:p>
          <w:p w14:paraId="127B612E" w14:textId="48A8FE46" w:rsidR="00ED53F9" w:rsidRPr="00E52624" w:rsidDel="000231C3" w:rsidRDefault="0078047F" w:rsidP="007D17A8">
            <w:pPr>
              <w:rPr>
                <w:del w:id="59" w:author="Carrie Grubert (CMCS/DSCP)" w:date="2023-02-08T10:34:00Z"/>
                <w:rFonts w:cstheme="minorHAnsi"/>
                <w:i/>
                <w:sz w:val="24"/>
                <w:szCs w:val="24"/>
              </w:rPr>
            </w:pPr>
            <w:del w:id="60" w:author="Carrie Grubert (CMCS/DSCP)" w:date="2023-04-11T13:58:00Z">
              <w:r w:rsidRPr="00E52624" w:rsidDel="002E70BF">
                <w:rPr>
                  <w:rFonts w:cstheme="minorHAnsi"/>
                  <w:sz w:val="24"/>
                </w:rPr>
                <w:delText xml:space="preserve">□ </w:delText>
              </w:r>
            </w:del>
            <w:del w:id="61" w:author="Carrie Grubert (CMCS/DSCP)" w:date="2023-02-08T10:34:00Z">
              <w:r w:rsidR="00ED53F9" w:rsidRPr="00E52624" w:rsidDel="000231C3">
                <w:rPr>
                  <w:rFonts w:cstheme="minorHAnsi"/>
                  <w:sz w:val="24"/>
                  <w:szCs w:val="24"/>
                </w:rPr>
                <w:delText xml:space="preserve">For children up to age </w:delText>
              </w:r>
              <w:r w:rsidR="00ED53F9" w:rsidRPr="00E52624" w:rsidDel="000231C3">
                <w:rPr>
                  <w:rFonts w:cstheme="minorHAnsi"/>
                  <w:i/>
                  <w:sz w:val="24"/>
                  <w:szCs w:val="24"/>
                </w:rPr>
                <w:delText>(drop down to select specific age)</w:delText>
              </w:r>
            </w:del>
          </w:p>
          <w:p w14:paraId="1E7D6ECD" w14:textId="4F789ABD" w:rsidR="00ED53F9" w:rsidRPr="00E52624" w:rsidDel="002E70BF" w:rsidRDefault="00ED53F9" w:rsidP="007D17A8">
            <w:pPr>
              <w:rPr>
                <w:del w:id="62" w:author="Carrie Grubert (CMCS/DSCP)" w:date="2023-04-11T13:58:00Z"/>
                <w:rFonts w:ascii="Times New Roman" w:hAnsi="Times New Roman" w:cs="Times New Roman"/>
                <w:sz w:val="24"/>
              </w:rPr>
            </w:pPr>
            <w:del w:id="63" w:author="Carrie Grubert (CMCS/DSCP)" w:date="2023-02-08T10:34:00Z">
              <w:r w:rsidRPr="00E52624" w:rsidDel="000231C3">
                <w:rPr>
                  <w:rFonts w:cstheme="minorHAnsi"/>
                  <w:sz w:val="24"/>
                  <w:szCs w:val="24"/>
                </w:rPr>
                <w:delText xml:space="preserve">The continuous eligibility period </w:delText>
              </w:r>
              <w:r w:rsidRPr="00E52624" w:rsidDel="000231C3">
                <w:rPr>
                  <w:rFonts w:ascii="TimesNewRomanPSMT" w:hAnsi="TimesNewRomanPSMT" w:cs="TimesNewRomanPSMT"/>
                  <w:sz w:val="24"/>
                  <w:szCs w:val="24"/>
                </w:rPr>
                <w:delText xml:space="preserve">begins on the effective date of the child's most recent determination or redetermination of </w:delText>
              </w:r>
              <w:r w:rsidR="003C459A" w:rsidRPr="00E52624" w:rsidDel="000231C3">
                <w:rPr>
                  <w:rFonts w:ascii="TimesNewRomanPSMT" w:hAnsi="TimesNewRomanPSMT" w:cs="TimesNewRomanPSMT"/>
                  <w:sz w:val="24"/>
                  <w:szCs w:val="24"/>
                </w:rPr>
                <w:delText>eligibility,</w:delText>
              </w:r>
              <w:r w:rsidR="003C459A" w:rsidRPr="00E52624" w:rsidDel="000231C3">
                <w:rPr>
                  <w:rFonts w:ascii="TimesNewRomanPSMT" w:hAnsi="TimesNewRomanPSMT" w:cs="TimesNewRomanPSMT"/>
                  <w:sz w:val="24"/>
                  <w:szCs w:val="20"/>
                </w:rPr>
                <w:delText xml:space="preserve"> </w:delText>
              </w:r>
              <w:r w:rsidR="003C459A" w:rsidRPr="00E52624" w:rsidDel="000231C3">
                <w:rPr>
                  <w:rFonts w:ascii="Times New Roman" w:hAnsi="Times New Roman" w:cs="Times New Roman"/>
                  <w:sz w:val="24"/>
                </w:rPr>
                <w:delText>and</w:delText>
              </w:r>
              <w:r w:rsidRPr="00E52624" w:rsidDel="000231C3">
                <w:rPr>
                  <w:rFonts w:ascii="Times New Roman" w:hAnsi="Times New Roman" w:cs="Times New Roman"/>
                  <w:sz w:val="24"/>
                </w:rPr>
                <w:delText xml:space="preserve"> ends:  At the end of the </w:delText>
              </w:r>
              <w:r w:rsidRPr="00E52624" w:rsidDel="000231C3">
                <w:rPr>
                  <w:rFonts w:ascii="Times New Roman" w:hAnsi="Times New Roman" w:cs="Times New Roman"/>
                  <w:i/>
                  <w:sz w:val="24"/>
                </w:rPr>
                <w:delText>(drop down box max of 12)</w:delText>
              </w:r>
              <w:r w:rsidRPr="00E52624" w:rsidDel="000231C3">
                <w:rPr>
                  <w:rFonts w:ascii="Times New Roman" w:hAnsi="Times New Roman" w:cs="Times New Roman"/>
                  <w:sz w:val="24"/>
                </w:rPr>
                <w:delText xml:space="preserve"> months continuous eligibility period</w:delText>
              </w:r>
            </w:del>
          </w:p>
          <w:p w14:paraId="6FBF2F04" w14:textId="72856F5C" w:rsidR="00ED53F9" w:rsidRPr="00E52624" w:rsidDel="00637A41" w:rsidRDefault="00ED53F9" w:rsidP="007D17A8">
            <w:pPr>
              <w:rPr>
                <w:del w:id="64" w:author="Carrie Grubert (CMCS/DSCP)" w:date="2023-04-11T14:45:00Z"/>
                <w:rFonts w:ascii="TimesNewRomanPSMT" w:hAnsi="TimesNewRomanPSMT" w:cs="TimesNewRomanPSMT"/>
                <w:sz w:val="24"/>
                <w:szCs w:val="20"/>
              </w:rPr>
            </w:pPr>
          </w:p>
          <w:p w14:paraId="466C662A" w14:textId="281769CB" w:rsidR="00FF3508" w:rsidRPr="00637A41" w:rsidRDefault="003C5B8C" w:rsidP="007D17A8">
            <w:pPr>
              <w:rPr>
                <w:rFonts w:ascii="Times New Roman" w:hAnsi="Times New Roman" w:cs="Times New Roman"/>
                <w:sz w:val="24"/>
                <w:szCs w:val="24"/>
              </w:rPr>
            </w:pPr>
            <w:del w:id="65" w:author="Carrie Grubert (CMCS/DSCP)" w:date="2023-04-11T14:45:00Z">
              <w:r w:rsidRPr="007D17A8" w:rsidDel="00637A41">
                <w:rPr>
                  <w:rFonts w:ascii="Times New Roman" w:hAnsi="Times New Roman" w:cs="Times New Roman"/>
                  <w:sz w:val="24"/>
                </w:rPr>
                <w:delText xml:space="preserve">□  </w:delText>
              </w:r>
              <w:r w:rsidR="00E82B4D" w:rsidRPr="007D17A8" w:rsidDel="00637A41">
                <w:rPr>
                  <w:rFonts w:ascii="Times New Roman" w:hAnsi="Times New Roman" w:cs="Times New Roman"/>
                  <w:sz w:val="24"/>
                </w:rPr>
                <w:delText>Please assure that a child’s eligibility is not terminated during a continuous eligibility period, regardless of any changes in circumstances</w:delText>
              </w:r>
            </w:del>
            <w:r w:rsidR="00E82B4D" w:rsidRPr="007D17A8">
              <w:rPr>
                <w:rFonts w:ascii="Times New Roman" w:hAnsi="Times New Roman" w:cs="Times New Roman"/>
                <w:sz w:val="24"/>
              </w:rPr>
              <w:t>, unless</w:t>
            </w:r>
            <w:r w:rsidR="00ED53F9" w:rsidRPr="00637A41">
              <w:rPr>
                <w:rFonts w:ascii="Times New Roman" w:hAnsi="Times New Roman" w:cs="Times New Roman"/>
                <w:sz w:val="24"/>
                <w:szCs w:val="24"/>
              </w:rPr>
              <w:t>:</w:t>
            </w:r>
            <w:del w:id="66" w:author="Kristin Edwards" w:date="2021-12-06T12:00:00Z">
              <w:r w:rsidR="00ED53F9" w:rsidRPr="00637A41" w:rsidDel="003C5B8C">
                <w:rPr>
                  <w:rFonts w:ascii="Times New Roman" w:hAnsi="Times New Roman" w:cs="Times New Roman"/>
                  <w:sz w:val="24"/>
                  <w:szCs w:val="24"/>
                </w:rPr>
                <w:delText xml:space="preserve"> </w:delText>
              </w:r>
            </w:del>
          </w:p>
          <w:p w14:paraId="28B3D470" w14:textId="2FFA24D7" w:rsidR="00ED53F9" w:rsidRPr="00E52624" w:rsidRDefault="009A031C" w:rsidP="00E52624">
            <w:pPr>
              <w:autoSpaceDE w:val="0"/>
              <w:autoSpaceDN w:val="0"/>
              <w:adjustRightInd w:val="0"/>
              <w:ind w:left="720"/>
              <w:rPr>
                <w:rFonts w:ascii="Times New Roman" w:hAnsi="Times New Roman" w:cs="Times New Roman"/>
                <w:sz w:val="24"/>
                <w:szCs w:val="24"/>
              </w:rPr>
            </w:pPr>
            <w:commentRangeStart w:id="67"/>
            <w:r w:rsidRPr="00E52624">
              <w:rPr>
                <w:rFonts w:cstheme="minorHAnsi"/>
                <w:sz w:val="24"/>
              </w:rPr>
              <w:t xml:space="preserve">□ </w:t>
            </w:r>
            <w:r w:rsidR="00ED53F9" w:rsidRPr="00E52624">
              <w:rPr>
                <w:rFonts w:ascii="Times New Roman" w:hAnsi="Times New Roman" w:cs="Times New Roman"/>
                <w:sz w:val="24"/>
                <w:szCs w:val="24"/>
              </w:rPr>
              <w:t xml:space="preserve">The child attains </w:t>
            </w:r>
            <w:del w:id="68" w:author="Carrie Grubert (CMCS/DSCP)" w:date="2023-04-11T12:51:00Z">
              <w:r w:rsidR="00ED53F9" w:rsidRPr="00E52624" w:rsidDel="00517A49">
                <w:rPr>
                  <w:rFonts w:ascii="Times New Roman" w:hAnsi="Times New Roman" w:cs="Times New Roman"/>
                  <w:sz w:val="24"/>
                  <w:szCs w:val="24"/>
                </w:rPr>
                <w:delText xml:space="preserve">the age specified by the state Agency or </w:delText>
              </w:r>
            </w:del>
            <w:r w:rsidR="00ED53F9" w:rsidRPr="00E52624">
              <w:rPr>
                <w:rFonts w:ascii="Times New Roman" w:hAnsi="Times New Roman" w:cs="Times New Roman"/>
                <w:sz w:val="24"/>
                <w:szCs w:val="24"/>
              </w:rPr>
              <w:t>age 19.</w:t>
            </w:r>
          </w:p>
          <w:p w14:paraId="15E98616" w14:textId="17CD84A0" w:rsidR="00ED53F9" w:rsidRPr="00E52624" w:rsidRDefault="009A031C" w:rsidP="00E52624">
            <w:pPr>
              <w:autoSpaceDE w:val="0"/>
              <w:autoSpaceDN w:val="0"/>
              <w:adjustRightInd w:val="0"/>
              <w:ind w:left="720"/>
              <w:rPr>
                <w:rFonts w:ascii="Times New Roman" w:hAnsi="Times New Roman" w:cs="Times New Roman"/>
                <w:sz w:val="24"/>
                <w:szCs w:val="24"/>
              </w:rPr>
            </w:pPr>
            <w:r w:rsidRPr="00E52624">
              <w:rPr>
                <w:rFonts w:cstheme="minorHAnsi"/>
                <w:sz w:val="24"/>
              </w:rPr>
              <w:t xml:space="preserve">□ </w:t>
            </w:r>
            <w:r w:rsidR="00ED53F9" w:rsidRPr="00E52624">
              <w:rPr>
                <w:rFonts w:ascii="Times New Roman" w:hAnsi="Times New Roman" w:cs="Times New Roman"/>
                <w:sz w:val="24"/>
                <w:szCs w:val="24"/>
              </w:rPr>
              <w:t>The child or child's representative requests voluntary disenrollment.</w:t>
            </w:r>
          </w:p>
          <w:p w14:paraId="3AC9B2B7" w14:textId="4265A51F" w:rsidR="00ED53F9" w:rsidRPr="00E52624" w:rsidRDefault="009A031C" w:rsidP="00E52624">
            <w:pPr>
              <w:autoSpaceDE w:val="0"/>
              <w:autoSpaceDN w:val="0"/>
              <w:adjustRightInd w:val="0"/>
              <w:ind w:left="720"/>
              <w:rPr>
                <w:rFonts w:ascii="Times New Roman" w:hAnsi="Times New Roman" w:cs="Times New Roman"/>
                <w:sz w:val="24"/>
                <w:szCs w:val="24"/>
              </w:rPr>
            </w:pPr>
            <w:r w:rsidRPr="00E52624">
              <w:rPr>
                <w:rFonts w:cstheme="minorHAnsi"/>
                <w:sz w:val="24"/>
              </w:rPr>
              <w:t xml:space="preserve">□ </w:t>
            </w:r>
            <w:r w:rsidR="00ED53F9" w:rsidRPr="00E52624">
              <w:rPr>
                <w:rFonts w:ascii="Times New Roman" w:hAnsi="Times New Roman" w:cs="Times New Roman"/>
                <w:sz w:val="24"/>
                <w:szCs w:val="24"/>
              </w:rPr>
              <w:t>The child is no longer a resident of the state.</w:t>
            </w:r>
          </w:p>
          <w:p w14:paraId="4F084C70" w14:textId="762A42AD" w:rsidR="00ED53F9" w:rsidRPr="00E52624" w:rsidRDefault="009A031C" w:rsidP="00E52624">
            <w:pPr>
              <w:autoSpaceDE w:val="0"/>
              <w:autoSpaceDN w:val="0"/>
              <w:adjustRightInd w:val="0"/>
              <w:ind w:left="720"/>
              <w:rPr>
                <w:rFonts w:ascii="Times New Roman" w:hAnsi="Times New Roman" w:cs="Times New Roman"/>
                <w:sz w:val="24"/>
                <w:szCs w:val="24"/>
              </w:rPr>
            </w:pPr>
            <w:r w:rsidRPr="00E52624">
              <w:rPr>
                <w:rFonts w:cstheme="minorHAnsi"/>
                <w:sz w:val="24"/>
              </w:rPr>
              <w:t xml:space="preserve">□ </w:t>
            </w:r>
            <w:r w:rsidR="00ED53F9" w:rsidRPr="00E52624">
              <w:rPr>
                <w:rFonts w:ascii="Times New Roman" w:hAnsi="Times New Roman" w:cs="Times New Roman"/>
                <w:sz w:val="24"/>
                <w:szCs w:val="24"/>
              </w:rPr>
              <w:t xml:space="preserve">The Agency determines that eligibility was erroneously granted at the most recent determination or renewal of </w:t>
            </w:r>
            <w:r w:rsidRPr="00E52624">
              <w:rPr>
                <w:rFonts w:ascii="Times New Roman" w:hAnsi="Times New Roman" w:cs="Times New Roman"/>
                <w:sz w:val="24"/>
                <w:szCs w:val="24"/>
              </w:rPr>
              <w:t>eligibility because</w:t>
            </w:r>
            <w:r w:rsidR="00ED53F9" w:rsidRPr="00E52624">
              <w:rPr>
                <w:rFonts w:ascii="Times New Roman" w:hAnsi="Times New Roman" w:cs="Times New Roman"/>
                <w:sz w:val="24"/>
                <w:szCs w:val="24"/>
              </w:rPr>
              <w:t xml:space="preserve"> of Agency error or fraud, abuse, or perjury attributed to child or child's representative.</w:t>
            </w:r>
          </w:p>
          <w:p w14:paraId="0C694D24" w14:textId="4E4CE480" w:rsidR="00ED53F9" w:rsidRPr="00E52624" w:rsidRDefault="009A031C" w:rsidP="00E52624">
            <w:pPr>
              <w:autoSpaceDE w:val="0"/>
              <w:autoSpaceDN w:val="0"/>
              <w:adjustRightInd w:val="0"/>
              <w:ind w:left="720"/>
              <w:rPr>
                <w:rFonts w:ascii="Times New Roman" w:hAnsi="Times New Roman" w:cs="Times New Roman"/>
                <w:sz w:val="24"/>
                <w:szCs w:val="24"/>
              </w:rPr>
            </w:pPr>
            <w:r w:rsidRPr="00E52624">
              <w:rPr>
                <w:rFonts w:cstheme="minorHAnsi"/>
                <w:sz w:val="24"/>
              </w:rPr>
              <w:t xml:space="preserve">□ </w:t>
            </w:r>
            <w:r w:rsidR="00ED53F9" w:rsidRPr="00E52624">
              <w:rPr>
                <w:rFonts w:ascii="Times New Roman" w:hAnsi="Times New Roman" w:cs="Times New Roman"/>
                <w:sz w:val="24"/>
                <w:szCs w:val="24"/>
              </w:rPr>
              <w:t>The child dies.</w:t>
            </w:r>
          </w:p>
          <w:p w14:paraId="33CE6C1C" w14:textId="2764A896" w:rsidR="009A031C" w:rsidRPr="00E52624" w:rsidRDefault="009A031C" w:rsidP="00E52624">
            <w:pPr>
              <w:autoSpaceDE w:val="0"/>
              <w:autoSpaceDN w:val="0"/>
              <w:adjustRightInd w:val="0"/>
              <w:ind w:left="720"/>
              <w:rPr>
                <w:rFonts w:ascii="Times New Roman" w:hAnsi="Times New Roman" w:cs="Times New Roman"/>
                <w:sz w:val="24"/>
                <w:szCs w:val="24"/>
              </w:rPr>
            </w:pPr>
            <w:r w:rsidRPr="00E52624">
              <w:rPr>
                <w:rFonts w:cstheme="minorHAnsi"/>
                <w:sz w:val="24"/>
              </w:rPr>
              <w:t xml:space="preserve">□ </w:t>
            </w:r>
            <w:r w:rsidRPr="00E52624">
              <w:rPr>
                <w:rFonts w:ascii="Times New Roman" w:hAnsi="Times New Roman" w:cs="Times New Roman"/>
                <w:sz w:val="24"/>
                <w:szCs w:val="24"/>
              </w:rPr>
              <w:t>The child becomes eligible for Medicaid</w:t>
            </w:r>
            <w:commentRangeEnd w:id="67"/>
            <w:r w:rsidR="00536704">
              <w:rPr>
                <w:rStyle w:val="CommentReference"/>
              </w:rPr>
              <w:commentReference w:id="67"/>
            </w:r>
            <w:ins w:id="69" w:author="Carrie Grubert (CMCS/DSCP)" w:date="2023-05-23T16:33:00Z">
              <w:r w:rsidR="00FE6A80">
                <w:rPr>
                  <w:rFonts w:ascii="Times New Roman" w:hAnsi="Times New Roman" w:cs="Times New Roman"/>
                  <w:sz w:val="24"/>
                  <w:szCs w:val="24"/>
                </w:rPr>
                <w:t>.</w:t>
              </w:r>
            </w:ins>
          </w:p>
          <w:p w14:paraId="69FA1F0E" w14:textId="1273225B" w:rsidR="005822DC" w:rsidRPr="00875D99" w:rsidRDefault="009A031C" w:rsidP="00E52624">
            <w:pPr>
              <w:ind w:left="720"/>
              <w:rPr>
                <w:rFonts w:cstheme="minorHAnsi"/>
                <w:strike/>
                <w:sz w:val="24"/>
                <w:szCs w:val="24"/>
              </w:rPr>
            </w:pPr>
            <w:r w:rsidRPr="00875D99">
              <w:rPr>
                <w:rFonts w:cstheme="minorHAnsi"/>
                <w:strike/>
                <w:sz w:val="24"/>
              </w:rPr>
              <w:t xml:space="preserve">□ </w:t>
            </w:r>
            <w:r w:rsidR="00ED53F9" w:rsidRPr="00875D99">
              <w:rPr>
                <w:rFonts w:ascii="Times New Roman" w:hAnsi="Times New Roman" w:cs="Times New Roman"/>
                <w:strike/>
                <w:sz w:val="24"/>
                <w:szCs w:val="24"/>
              </w:rPr>
              <w:t>There is a failure to pay required premiums or enrollment fees on behalf of a child, as provided for in the state plan</w:t>
            </w:r>
          </w:p>
          <w:p w14:paraId="3B863F5E" w14:textId="77777777" w:rsidR="005822DC" w:rsidRPr="00E52624" w:rsidRDefault="005822DC" w:rsidP="00E2704A">
            <w:pPr>
              <w:rPr>
                <w:rFonts w:cstheme="minorHAnsi"/>
                <w:sz w:val="24"/>
                <w:szCs w:val="24"/>
              </w:rPr>
            </w:pPr>
          </w:p>
          <w:p w14:paraId="31D73892" w14:textId="7C587270" w:rsidR="001862AB" w:rsidRDefault="00C56340" w:rsidP="001862AB">
            <w:pPr>
              <w:autoSpaceDE w:val="0"/>
              <w:autoSpaceDN w:val="0"/>
              <w:adjustRightInd w:val="0"/>
              <w:contextualSpacing/>
              <w:rPr>
                <w:ins w:id="70" w:author="Carrie Grubert (CMCS/DSCP)" w:date="2023-04-18T15:41:00Z"/>
                <w:rFonts w:ascii="Times New Roman" w:hAnsi="Times New Roman" w:cs="Times New Roman"/>
                <w:sz w:val="24"/>
                <w:szCs w:val="24"/>
              </w:rPr>
            </w:pPr>
            <w:ins w:id="71" w:author="Carrie Grubert (CMCS/DSCP)" w:date="2023-05-16T19:14:00Z">
              <w:r>
                <w:rPr>
                  <w:rFonts w:ascii="Times New Roman" w:hAnsi="Times New Roman" w:cs="Times New Roman"/>
                  <w:sz w:val="24"/>
                  <w:szCs w:val="24"/>
                </w:rPr>
                <w:t>The</w:t>
              </w:r>
            </w:ins>
            <w:ins w:id="72" w:author="Kristin Edwards" w:date="2023-04-21T15:56:00Z">
              <w:r w:rsidR="00AC407B">
                <w:rPr>
                  <w:rFonts w:ascii="Times New Roman" w:hAnsi="Times New Roman" w:cs="Times New Roman"/>
                  <w:sz w:val="24"/>
                  <w:szCs w:val="24"/>
                </w:rPr>
                <w:t xml:space="preserve"> state elect</w:t>
              </w:r>
            </w:ins>
            <w:ins w:id="73" w:author="Meg Barry (CMCS)" w:date="2023-05-19T10:54:00Z">
              <w:r w:rsidR="00094F00">
                <w:rPr>
                  <w:rFonts w:ascii="Times New Roman" w:hAnsi="Times New Roman" w:cs="Times New Roman"/>
                  <w:sz w:val="24"/>
                  <w:szCs w:val="24"/>
                </w:rPr>
                <w:t>s</w:t>
              </w:r>
            </w:ins>
            <w:ins w:id="74" w:author="Kristin Edwards" w:date="2023-04-21T15:56:00Z">
              <w:r w:rsidR="00AC407B">
                <w:rPr>
                  <w:rFonts w:ascii="Times New Roman" w:hAnsi="Times New Roman" w:cs="Times New Roman"/>
                  <w:sz w:val="24"/>
                  <w:szCs w:val="24"/>
                </w:rPr>
                <w:t xml:space="preserve"> to </w:t>
              </w:r>
            </w:ins>
            <w:ins w:id="75" w:author="Carrie Grubert (CMCS/DSCP)" w:date="2023-05-16T19:07:00Z">
              <w:r w:rsidR="00526C17">
                <w:rPr>
                  <w:rFonts w:ascii="Times New Roman" w:hAnsi="Times New Roman" w:cs="Times New Roman"/>
                  <w:sz w:val="24"/>
                  <w:szCs w:val="24"/>
                </w:rPr>
                <w:t>provide coverage to</w:t>
              </w:r>
            </w:ins>
            <w:ins w:id="76" w:author="Kristin Edwards" w:date="2023-04-21T15:56:00Z">
              <w:r w:rsidR="00AC407B">
                <w:rPr>
                  <w:rFonts w:ascii="Times New Roman" w:hAnsi="Times New Roman" w:cs="Times New Roman"/>
                  <w:sz w:val="24"/>
                  <w:szCs w:val="24"/>
                </w:rPr>
                <w:t xml:space="preserve"> </w:t>
              </w:r>
            </w:ins>
            <w:ins w:id="77" w:author="Carrie Grubert (CMCS/DSCP)" w:date="2023-05-02T14:09:00Z">
              <w:r w:rsidR="009A3A36">
                <w:rPr>
                  <w:rFonts w:ascii="Times New Roman" w:hAnsi="Times New Roman" w:cs="Times New Roman"/>
                  <w:sz w:val="24"/>
                  <w:szCs w:val="24"/>
                </w:rPr>
                <w:t xml:space="preserve">the </w:t>
              </w:r>
            </w:ins>
            <w:ins w:id="78" w:author="Carrie Grubert (CMCS/DSCP)" w:date="2023-05-02T14:10:00Z">
              <w:r w:rsidR="009A3A36">
                <w:rPr>
                  <w:rFonts w:ascii="Times New Roman" w:hAnsi="Times New Roman" w:cs="Times New Roman"/>
                  <w:sz w:val="24"/>
                  <w:szCs w:val="24"/>
                </w:rPr>
                <w:t>from</w:t>
              </w:r>
            </w:ins>
            <w:ins w:id="79" w:author="Carrie Grubert (CMCS/DSCP)" w:date="2023-05-24T17:16:00Z">
              <w:r w:rsidR="00DB475D">
                <w:rPr>
                  <w:rFonts w:ascii="Times New Roman" w:hAnsi="Times New Roman" w:cs="Times New Roman"/>
                  <w:sz w:val="24"/>
                  <w:szCs w:val="24"/>
                </w:rPr>
                <w:t>-</w:t>
              </w:r>
            </w:ins>
            <w:ins w:id="80" w:author="Carrie Grubert (CMCS/DSCP)" w:date="2023-05-02T14:10:00Z">
              <w:r w:rsidR="009A3A36">
                <w:rPr>
                  <w:rFonts w:ascii="Times New Roman" w:hAnsi="Times New Roman" w:cs="Times New Roman"/>
                  <w:sz w:val="24"/>
                  <w:szCs w:val="24"/>
                </w:rPr>
                <w:t>conception</w:t>
              </w:r>
            </w:ins>
            <w:ins w:id="81" w:author="Carrie Grubert (CMCS/DSCP)" w:date="2023-05-24T17:16:00Z">
              <w:r w:rsidR="00DB475D">
                <w:rPr>
                  <w:rFonts w:ascii="Times New Roman" w:hAnsi="Times New Roman" w:cs="Times New Roman"/>
                  <w:sz w:val="24"/>
                  <w:szCs w:val="24"/>
                </w:rPr>
                <w:t>-</w:t>
              </w:r>
            </w:ins>
            <w:ins w:id="82" w:author="Carrie Grubert (CMCS/DSCP)" w:date="2023-05-02T14:10:00Z">
              <w:r w:rsidR="009A3A36">
                <w:rPr>
                  <w:rFonts w:ascii="Times New Roman" w:hAnsi="Times New Roman" w:cs="Times New Roman"/>
                  <w:sz w:val="24"/>
                  <w:szCs w:val="24"/>
                </w:rPr>
                <w:t>to</w:t>
              </w:r>
            </w:ins>
            <w:ins w:id="83" w:author="Carrie Grubert (CMCS/DSCP)" w:date="2023-05-24T17:16:00Z">
              <w:r w:rsidR="00DB475D">
                <w:rPr>
                  <w:rFonts w:ascii="Times New Roman" w:hAnsi="Times New Roman" w:cs="Times New Roman"/>
                  <w:sz w:val="24"/>
                  <w:szCs w:val="24"/>
                </w:rPr>
                <w:t>-</w:t>
              </w:r>
            </w:ins>
            <w:ins w:id="84" w:author="Carrie Grubert (CMCS/DSCP)" w:date="2023-05-02T14:10:00Z">
              <w:r w:rsidR="009A3A36">
                <w:rPr>
                  <w:rFonts w:ascii="Times New Roman" w:hAnsi="Times New Roman" w:cs="Times New Roman"/>
                  <w:sz w:val="24"/>
                  <w:szCs w:val="24"/>
                </w:rPr>
                <w:t>end</w:t>
              </w:r>
            </w:ins>
            <w:ins w:id="85" w:author="Carrie Grubert (CMCS/DSCP)" w:date="2023-05-24T17:16:00Z">
              <w:r w:rsidR="00DB475D">
                <w:rPr>
                  <w:rFonts w:ascii="Times New Roman" w:hAnsi="Times New Roman" w:cs="Times New Roman"/>
                  <w:sz w:val="24"/>
                  <w:szCs w:val="24"/>
                </w:rPr>
                <w:t>-</w:t>
              </w:r>
            </w:ins>
            <w:ins w:id="86" w:author="Carrie Grubert (CMCS/DSCP)" w:date="2023-05-02T14:10:00Z">
              <w:r w:rsidR="009A3A36">
                <w:rPr>
                  <w:rFonts w:ascii="Times New Roman" w:hAnsi="Times New Roman" w:cs="Times New Roman"/>
                  <w:sz w:val="24"/>
                  <w:szCs w:val="24"/>
                </w:rPr>
                <w:t>of</w:t>
              </w:r>
            </w:ins>
            <w:ins w:id="87" w:author="Carrie Grubert (CMCS/DSCP)" w:date="2023-05-24T17:16:00Z">
              <w:r w:rsidR="00DB475D">
                <w:rPr>
                  <w:rFonts w:ascii="Times New Roman" w:hAnsi="Times New Roman" w:cs="Times New Roman"/>
                  <w:sz w:val="24"/>
                  <w:szCs w:val="24"/>
                </w:rPr>
                <w:t>-</w:t>
              </w:r>
            </w:ins>
            <w:ins w:id="88" w:author="Carrie Grubert (CMCS/DSCP)" w:date="2023-05-02T14:10:00Z">
              <w:r w:rsidR="009A3A36">
                <w:rPr>
                  <w:rFonts w:ascii="Times New Roman" w:hAnsi="Times New Roman" w:cs="Times New Roman"/>
                  <w:sz w:val="24"/>
                  <w:szCs w:val="24"/>
                </w:rPr>
                <w:t>pregnancy</w:t>
              </w:r>
            </w:ins>
            <w:ins w:id="89" w:author="Grubert, Carrie (CMS/CMCS)" w:date="2023-06-26T13:40:00Z">
              <w:r w:rsidR="00EF1AE0">
                <w:rPr>
                  <w:rFonts w:ascii="Times New Roman" w:hAnsi="Times New Roman" w:cs="Times New Roman"/>
                  <w:sz w:val="24"/>
                  <w:szCs w:val="24"/>
                </w:rPr>
                <w:t xml:space="preserve"> (FCEP)</w:t>
              </w:r>
            </w:ins>
            <w:ins w:id="90" w:author="Carrie Grubert (CMCS/DSCP)" w:date="2023-05-02T14:10:00Z">
              <w:r w:rsidR="009A3A36">
                <w:rPr>
                  <w:rFonts w:ascii="Times New Roman" w:hAnsi="Times New Roman" w:cs="Times New Roman"/>
                  <w:sz w:val="24"/>
                  <w:szCs w:val="24"/>
                </w:rPr>
                <w:t xml:space="preserve"> </w:t>
              </w:r>
            </w:ins>
            <w:ins w:id="91" w:author="Carrie Grubert (CMCS/DSCP)" w:date="2023-05-16T19:08:00Z">
              <w:r w:rsidR="00526C17">
                <w:rPr>
                  <w:rFonts w:ascii="Times New Roman" w:hAnsi="Times New Roman" w:cs="Times New Roman"/>
                  <w:sz w:val="24"/>
                  <w:szCs w:val="24"/>
                </w:rPr>
                <w:t xml:space="preserve">population </w:t>
              </w:r>
            </w:ins>
            <w:ins w:id="92" w:author="Carrie Grubert (CMCS/DSCP)" w:date="2023-05-02T14:10:00Z">
              <w:r w:rsidR="009A3A36">
                <w:rPr>
                  <w:rFonts w:ascii="Times New Roman" w:hAnsi="Times New Roman" w:cs="Times New Roman"/>
                  <w:sz w:val="24"/>
                  <w:szCs w:val="24"/>
                </w:rPr>
                <w:t>(otherwise known as the “unborn”)</w:t>
              </w:r>
            </w:ins>
            <w:ins w:id="93" w:author="Carrie Grubert (CMCS/DSCP)" w:date="2023-05-16T19:09:00Z">
              <w:r w:rsidR="00526C17">
                <w:rPr>
                  <w:rFonts w:ascii="Times New Roman" w:hAnsi="Times New Roman" w:cs="Times New Roman"/>
                  <w:sz w:val="24"/>
                  <w:szCs w:val="24"/>
                </w:rPr>
                <w:t>.</w:t>
              </w:r>
            </w:ins>
            <w:ins w:id="94" w:author="Carrie Grubert (CMCS/DSCP)" w:date="2023-05-02T13:55:00Z">
              <w:r w:rsidR="00363C7F">
                <w:rPr>
                  <w:rFonts w:ascii="Times New Roman" w:hAnsi="Times New Roman" w:cs="Times New Roman"/>
                  <w:sz w:val="24"/>
                  <w:szCs w:val="24"/>
                </w:rPr>
                <w:t xml:space="preserve"> </w:t>
              </w:r>
            </w:ins>
            <w:ins w:id="95" w:author="Carrie Grubert (CMCS/DSCP)" w:date="2023-05-24T17:17:00Z">
              <w:r w:rsidR="00DB475D">
                <w:rPr>
                  <w:rFonts w:ascii="Times New Roman" w:hAnsi="Times New Roman" w:cs="Times New Roman"/>
                  <w:sz w:val="24"/>
                  <w:szCs w:val="24"/>
                </w:rPr>
                <w:t xml:space="preserve">       </w:t>
              </w:r>
            </w:ins>
            <w:ins w:id="96" w:author="Carrie Grubert (CMCS/DSCP)" w:date="2023-05-16T19:22:00Z">
              <w:r w:rsidR="005B1EA9" w:rsidRPr="00DB475D">
                <w:rPr>
                  <w:rFonts w:ascii="Times New Roman" w:hAnsi="Times New Roman" w:cs="Times New Roman"/>
                  <w:sz w:val="24"/>
                  <w:szCs w:val="24"/>
                </w:rPr>
                <w:t>Yes/No</w:t>
              </w:r>
            </w:ins>
          </w:p>
          <w:p w14:paraId="7F3B5BD6" w14:textId="048C482D" w:rsidR="005B1EA9" w:rsidRPr="00E52624" w:rsidRDefault="005B1EA9" w:rsidP="005B1EA9">
            <w:pPr>
              <w:autoSpaceDE w:val="0"/>
              <w:autoSpaceDN w:val="0"/>
              <w:adjustRightInd w:val="0"/>
              <w:ind w:left="720"/>
              <w:rPr>
                <w:ins w:id="97" w:author="Carrie Grubert (CMCS/DSCP)" w:date="2023-05-16T19:23:00Z"/>
                <w:rFonts w:ascii="Times New Roman" w:hAnsi="Times New Roman" w:cs="Times New Roman"/>
                <w:i/>
                <w:color w:val="FF0000"/>
                <w:sz w:val="24"/>
                <w:szCs w:val="24"/>
              </w:rPr>
            </w:pPr>
            <w:ins w:id="98" w:author="Carrie Grubert (CMCS/DSCP)" w:date="2023-05-16T19:23:00Z">
              <w:r w:rsidRPr="00E52624">
                <w:rPr>
                  <w:rFonts w:ascii="Times New Roman" w:hAnsi="Times New Roman" w:cs="Times New Roman"/>
                  <w:i/>
                  <w:color w:val="FF0000"/>
                  <w:sz w:val="24"/>
                  <w:szCs w:val="24"/>
                </w:rPr>
                <w:t xml:space="preserve">If YES, show rest of the </w:t>
              </w:r>
              <w:del w:id="99" w:author="Grubert, Carrie (CMS/CMCS)" w:date="2023-06-26T13:40:00Z">
                <w:r w:rsidDel="00EF1AE0">
                  <w:rPr>
                    <w:rFonts w:ascii="Times New Roman" w:hAnsi="Times New Roman" w:cs="Times New Roman"/>
                    <w:i/>
                    <w:color w:val="FF0000"/>
                    <w:sz w:val="24"/>
                    <w:szCs w:val="24"/>
                  </w:rPr>
                  <w:delText>unborn</w:delText>
                </w:r>
              </w:del>
            </w:ins>
            <w:ins w:id="100" w:author="Grubert, Carrie (CMS/CMCS)" w:date="2023-06-26T13:40:00Z">
              <w:r w:rsidR="00EF1AE0">
                <w:rPr>
                  <w:rFonts w:ascii="Times New Roman" w:hAnsi="Times New Roman" w:cs="Times New Roman"/>
                  <w:i/>
                  <w:color w:val="FF0000"/>
                  <w:sz w:val="24"/>
                  <w:szCs w:val="24"/>
                </w:rPr>
                <w:t>FCEP</w:t>
              </w:r>
            </w:ins>
            <w:ins w:id="101" w:author="Carrie Grubert (CMCS/DSCP)" w:date="2023-05-16T19:23:00Z">
              <w:r>
                <w:rPr>
                  <w:rFonts w:ascii="Times New Roman" w:hAnsi="Times New Roman" w:cs="Times New Roman"/>
                  <w:i/>
                  <w:color w:val="FF0000"/>
                  <w:sz w:val="24"/>
                  <w:szCs w:val="24"/>
                </w:rPr>
                <w:t xml:space="preserve"> CE</w:t>
              </w:r>
              <w:r w:rsidRPr="00E52624">
                <w:rPr>
                  <w:rFonts w:ascii="Times New Roman" w:hAnsi="Times New Roman" w:cs="Times New Roman"/>
                  <w:i/>
                  <w:color w:val="FF0000"/>
                  <w:sz w:val="24"/>
                  <w:szCs w:val="24"/>
                </w:rPr>
                <w:t xml:space="preserve"> Section</w:t>
              </w:r>
            </w:ins>
          </w:p>
          <w:p w14:paraId="6F565027" w14:textId="77777777" w:rsidR="001862AB" w:rsidRDefault="001862AB" w:rsidP="001862AB">
            <w:pPr>
              <w:autoSpaceDE w:val="0"/>
              <w:autoSpaceDN w:val="0"/>
              <w:adjustRightInd w:val="0"/>
              <w:contextualSpacing/>
              <w:rPr>
                <w:ins w:id="102" w:author="Carrie Grubert (CMCS/DSCP)" w:date="2023-04-18T15:39:00Z"/>
                <w:rFonts w:ascii="Times New Roman" w:hAnsi="Times New Roman" w:cs="Times New Roman"/>
                <w:sz w:val="24"/>
                <w:szCs w:val="24"/>
              </w:rPr>
            </w:pPr>
          </w:p>
          <w:p w14:paraId="1AEEF52E" w14:textId="77777777" w:rsidR="00D1422F" w:rsidRDefault="001862AB" w:rsidP="007D17A8">
            <w:pPr>
              <w:autoSpaceDE w:val="0"/>
              <w:autoSpaceDN w:val="0"/>
              <w:adjustRightInd w:val="0"/>
              <w:contextualSpacing/>
              <w:rPr>
                <w:ins w:id="103" w:author="Grubert, Carrie (CMS/CMCS)" w:date="2023-06-27T14:35:00Z"/>
                <w:rFonts w:ascii="Times New Roman" w:hAnsi="Times New Roman" w:cs="Times New Roman"/>
                <w:sz w:val="24"/>
                <w:szCs w:val="24"/>
              </w:rPr>
            </w:pPr>
            <w:ins w:id="104" w:author="Carrie Grubert (CMCS/DSCP)" w:date="2023-04-18T15:38:00Z">
              <w:r w:rsidRPr="00E52624">
                <w:rPr>
                  <w:rFonts w:ascii="Times New Roman" w:hAnsi="Times New Roman" w:cs="Times New Roman"/>
                  <w:sz w:val="24"/>
                </w:rPr>
                <w:t xml:space="preserve">□ </w:t>
              </w:r>
              <w:r>
                <w:rPr>
                  <w:rFonts w:ascii="Times New Roman" w:hAnsi="Times New Roman" w:cs="Times New Roman"/>
                  <w:sz w:val="24"/>
                </w:rPr>
                <w:t xml:space="preserve">The state assures </w:t>
              </w:r>
            </w:ins>
            <w:ins w:id="105" w:author="Carrie Grubert (CMCS/DSCP)" w:date="2023-05-23T16:34:00Z">
              <w:r w:rsidR="00FE6A80">
                <w:rPr>
                  <w:rFonts w:ascii="Times New Roman" w:hAnsi="Times New Roman" w:cs="Times New Roman"/>
                  <w:sz w:val="24"/>
                  <w:szCs w:val="24"/>
                </w:rPr>
                <w:t>continuous eligibility</w:t>
              </w:r>
            </w:ins>
            <w:ins w:id="106" w:author="Carrie Grubert (CMCS/DSCP)" w:date="2023-04-18T15:35:00Z">
              <w:r w:rsidRPr="00A773F9">
                <w:rPr>
                  <w:rFonts w:ascii="Times New Roman" w:hAnsi="Times New Roman" w:cs="Times New Roman"/>
                  <w:sz w:val="24"/>
                  <w:szCs w:val="24"/>
                </w:rPr>
                <w:t xml:space="preserve"> for </w:t>
              </w:r>
              <w:r>
                <w:rPr>
                  <w:rFonts w:ascii="Times New Roman" w:hAnsi="Times New Roman" w:cs="Times New Roman"/>
                  <w:sz w:val="24"/>
                  <w:szCs w:val="24"/>
                </w:rPr>
                <w:t xml:space="preserve">the </w:t>
              </w:r>
              <w:del w:id="107" w:author="Grubert, Carrie (CMS/CMCS)" w:date="2023-06-26T13:41:00Z">
                <w:r w:rsidDel="00EF1AE0">
                  <w:rPr>
                    <w:rFonts w:ascii="Times New Roman" w:hAnsi="Times New Roman" w:cs="Times New Roman"/>
                    <w:sz w:val="24"/>
                    <w:szCs w:val="24"/>
                  </w:rPr>
                  <w:delText>unborn</w:delText>
                </w:r>
              </w:del>
            </w:ins>
            <w:ins w:id="108" w:author="Grubert, Carrie (CMS/CMCS)" w:date="2023-06-26T13:41:00Z">
              <w:r w:rsidR="00EF1AE0">
                <w:rPr>
                  <w:rFonts w:ascii="Times New Roman" w:hAnsi="Times New Roman" w:cs="Times New Roman"/>
                  <w:sz w:val="24"/>
                  <w:szCs w:val="24"/>
                </w:rPr>
                <w:t>FCEP population</w:t>
              </w:r>
            </w:ins>
            <w:ins w:id="109" w:author="Carrie Grubert (CMCS/DSCP)" w:date="2023-04-18T15:35:00Z">
              <w:r>
                <w:rPr>
                  <w:rFonts w:ascii="Times New Roman" w:hAnsi="Times New Roman" w:cs="Times New Roman"/>
                  <w:sz w:val="24"/>
                  <w:szCs w:val="24"/>
                </w:rPr>
                <w:t xml:space="preserve"> </w:t>
              </w:r>
              <w:r w:rsidRPr="00A773F9">
                <w:rPr>
                  <w:rFonts w:ascii="Times New Roman" w:hAnsi="Times New Roman" w:cs="Times New Roman"/>
                  <w:sz w:val="24"/>
                  <w:szCs w:val="24"/>
                </w:rPr>
                <w:t xml:space="preserve">is provided in the same manner as </w:t>
              </w:r>
            </w:ins>
            <w:ins w:id="110" w:author="Carrie Grubert (CMCS/DSCP)" w:date="2023-05-23T16:34:00Z">
              <w:r w:rsidR="00FE6A80">
                <w:rPr>
                  <w:rFonts w:ascii="Times New Roman" w:hAnsi="Times New Roman" w:cs="Times New Roman"/>
                  <w:sz w:val="24"/>
                  <w:szCs w:val="24"/>
                </w:rPr>
                <w:t>continuous eligibility</w:t>
              </w:r>
              <w:r w:rsidR="00FE6A80" w:rsidRPr="00A773F9">
                <w:rPr>
                  <w:rFonts w:ascii="Times New Roman" w:hAnsi="Times New Roman" w:cs="Times New Roman"/>
                  <w:sz w:val="24"/>
                  <w:szCs w:val="24"/>
                </w:rPr>
                <w:t xml:space="preserve"> </w:t>
              </w:r>
            </w:ins>
            <w:ins w:id="111" w:author="Carrie Grubert (CMCS/DSCP)" w:date="2023-04-18T15:35:00Z">
              <w:r w:rsidRPr="00A773F9">
                <w:rPr>
                  <w:rFonts w:ascii="Times New Roman" w:hAnsi="Times New Roman" w:cs="Times New Roman"/>
                  <w:sz w:val="24"/>
                  <w:szCs w:val="24"/>
                </w:rPr>
                <w:t xml:space="preserve">for other targeted low-income children, except for the duration of the </w:t>
              </w:r>
            </w:ins>
            <w:ins w:id="112" w:author="Carrie Grubert (CMCS/DSCP)" w:date="2023-05-23T16:34:00Z">
              <w:r w:rsidR="00FE6A80">
                <w:rPr>
                  <w:rFonts w:ascii="Times New Roman" w:hAnsi="Times New Roman" w:cs="Times New Roman"/>
                  <w:sz w:val="24"/>
                  <w:szCs w:val="24"/>
                </w:rPr>
                <w:t>continuous eligibility</w:t>
              </w:r>
              <w:r w:rsidR="00FE6A80" w:rsidRPr="00A773F9">
                <w:rPr>
                  <w:rFonts w:ascii="Times New Roman" w:hAnsi="Times New Roman" w:cs="Times New Roman"/>
                  <w:sz w:val="24"/>
                  <w:szCs w:val="24"/>
                </w:rPr>
                <w:t xml:space="preserve"> </w:t>
              </w:r>
            </w:ins>
            <w:ins w:id="113" w:author="Carrie Grubert (CMCS/DSCP)" w:date="2023-04-18T15:35:00Z">
              <w:r w:rsidRPr="00A773F9">
                <w:rPr>
                  <w:rFonts w:ascii="Times New Roman" w:hAnsi="Times New Roman" w:cs="Times New Roman"/>
                  <w:sz w:val="24"/>
                  <w:szCs w:val="24"/>
                </w:rPr>
                <w:t xml:space="preserve">period. </w:t>
              </w:r>
            </w:ins>
          </w:p>
          <w:p w14:paraId="79AA5453" w14:textId="77777777" w:rsidR="00D1422F" w:rsidRDefault="00D1422F" w:rsidP="007D17A8">
            <w:pPr>
              <w:autoSpaceDE w:val="0"/>
              <w:autoSpaceDN w:val="0"/>
              <w:adjustRightInd w:val="0"/>
              <w:contextualSpacing/>
              <w:rPr>
                <w:ins w:id="114" w:author="Grubert, Carrie (CMS/CMCS)" w:date="2023-06-27T14:35:00Z"/>
                <w:rFonts w:ascii="Times New Roman" w:hAnsi="Times New Roman" w:cs="Times New Roman"/>
                <w:sz w:val="24"/>
                <w:szCs w:val="24"/>
              </w:rPr>
            </w:pPr>
          </w:p>
          <w:p w14:paraId="076D0320" w14:textId="4B11E2DC" w:rsidR="00D83795" w:rsidRDefault="00D1422F" w:rsidP="007D17A8">
            <w:pPr>
              <w:autoSpaceDE w:val="0"/>
              <w:autoSpaceDN w:val="0"/>
              <w:adjustRightInd w:val="0"/>
              <w:contextualSpacing/>
              <w:rPr>
                <w:ins w:id="115" w:author="Carrie Grubert (CMCS/DSCP)" w:date="2023-04-18T15:39:00Z"/>
                <w:rFonts w:ascii="Times New Roman" w:hAnsi="Times New Roman" w:cs="Times New Roman"/>
                <w:sz w:val="24"/>
                <w:szCs w:val="24"/>
              </w:rPr>
            </w:pPr>
            <w:ins w:id="116" w:author="Grubert, Carrie (CMS/CMCS)" w:date="2023-06-27T14:37:00Z">
              <w:r>
                <w:rPr>
                  <w:rFonts w:ascii="Times New Roman" w:hAnsi="Times New Roman" w:cs="Times New Roman"/>
                  <w:sz w:val="24"/>
                  <w:szCs w:val="24"/>
                </w:rPr>
                <w:t xml:space="preserve">The duration of continues </w:t>
              </w:r>
            </w:ins>
            <w:ins w:id="117" w:author="Grubert, Carrie (CMS/CMCS)" w:date="2023-06-27T15:40:00Z">
              <w:r w:rsidR="0054235E">
                <w:rPr>
                  <w:rFonts w:ascii="Times New Roman" w:hAnsi="Times New Roman" w:cs="Times New Roman"/>
                  <w:sz w:val="24"/>
                  <w:szCs w:val="24"/>
                </w:rPr>
                <w:t xml:space="preserve">eligibility for the </w:t>
              </w:r>
              <w:r w:rsidR="0054235E" w:rsidRPr="000076FC">
                <w:rPr>
                  <w:rFonts w:ascii="Times New Roman" w:hAnsi="Times New Roman" w:cs="Times New Roman"/>
                  <w:sz w:val="24"/>
                  <w:szCs w:val="24"/>
                </w:rPr>
                <w:t>FCEP population depends on whether a state enrolls the birthing parent into Medicaid for coverage of labor and delivery or pays for the delivery under CHIP</w:t>
              </w:r>
              <w:r w:rsidR="0054235E">
                <w:rPr>
                  <w:rFonts w:ascii="Times New Roman" w:hAnsi="Times New Roman" w:cs="Times New Roman"/>
                  <w:sz w:val="24"/>
                  <w:szCs w:val="24"/>
                </w:rPr>
                <w:t xml:space="preserve">. </w:t>
              </w:r>
            </w:ins>
            <w:ins w:id="118" w:author="Grubert, Carrie (CMS/CMCS)" w:date="2023-06-27T15:41:00Z">
              <w:r w:rsidR="0054235E">
                <w:rPr>
                  <w:rFonts w:ascii="Times New Roman" w:hAnsi="Times New Roman" w:cs="Times New Roman"/>
                  <w:sz w:val="24"/>
                  <w:szCs w:val="24"/>
                </w:rPr>
                <w:t>T</w:t>
              </w:r>
            </w:ins>
            <w:ins w:id="119" w:author="Grubert, Carrie (CMS/CMCS)" w:date="2023-06-26T13:41:00Z">
              <w:r w:rsidR="00EF1AE0">
                <w:rPr>
                  <w:rFonts w:ascii="Times New Roman" w:hAnsi="Times New Roman" w:cs="Times New Roman"/>
                  <w:sz w:val="24"/>
                  <w:szCs w:val="24"/>
                </w:rPr>
                <w:t>he state conducts</w:t>
              </w:r>
            </w:ins>
            <w:ins w:id="120" w:author="Grubert, Carrie (CMS/CMCS)" w:date="2023-06-26T13:42:00Z">
              <w:r w:rsidR="00EF1AE0">
                <w:rPr>
                  <w:rFonts w:ascii="Times New Roman" w:hAnsi="Times New Roman" w:cs="Times New Roman"/>
                  <w:sz w:val="24"/>
                  <w:szCs w:val="24"/>
                </w:rPr>
                <w:t xml:space="preserve"> at least one of the following actions</w:t>
              </w:r>
            </w:ins>
            <w:ins w:id="121" w:author="Grubert, Carrie (CMS/CMCS)" w:date="2023-06-26T13:45:00Z">
              <w:r w:rsidR="00EF1AE0">
                <w:rPr>
                  <w:rFonts w:ascii="Times New Roman" w:hAnsi="Times New Roman" w:cs="Times New Roman"/>
                  <w:sz w:val="24"/>
                  <w:szCs w:val="24"/>
                </w:rPr>
                <w:t xml:space="preserve"> </w:t>
              </w:r>
            </w:ins>
            <w:ins w:id="122" w:author="Grubert, Carrie (CMS/CMCS)" w:date="2023-06-26T13:46:00Z">
              <w:r w:rsidR="00EF1AE0">
                <w:rPr>
                  <w:rFonts w:ascii="Times New Roman" w:hAnsi="Times New Roman" w:cs="Times New Roman"/>
                  <w:sz w:val="24"/>
                  <w:szCs w:val="24"/>
                </w:rPr>
                <w:t>upon birth of the child</w:t>
              </w:r>
            </w:ins>
            <w:ins w:id="123" w:author="Grubert, Carrie (CMS/CMCS)" w:date="2023-06-26T13:42:00Z">
              <w:r w:rsidR="00EF1AE0">
                <w:rPr>
                  <w:rFonts w:ascii="Times New Roman" w:hAnsi="Times New Roman" w:cs="Times New Roman"/>
                  <w:sz w:val="24"/>
                  <w:szCs w:val="24"/>
                </w:rPr>
                <w:t>:</w:t>
              </w:r>
            </w:ins>
          </w:p>
          <w:p w14:paraId="3834EFE6" w14:textId="64D98F18" w:rsidR="001862AB" w:rsidDel="0054235E" w:rsidRDefault="001862AB" w:rsidP="001862AB">
            <w:pPr>
              <w:autoSpaceDE w:val="0"/>
              <w:autoSpaceDN w:val="0"/>
              <w:adjustRightInd w:val="0"/>
              <w:ind w:left="720"/>
              <w:contextualSpacing/>
              <w:rPr>
                <w:ins w:id="124" w:author="Carrie Grubert (CMCS/DSCP)" w:date="2023-04-18T15:39:00Z"/>
                <w:del w:id="125" w:author="Grubert, Carrie (CMS/CMCS)" w:date="2023-06-27T15:41:00Z"/>
                <w:rFonts w:ascii="Times New Roman" w:hAnsi="Times New Roman" w:cs="Times New Roman"/>
                <w:sz w:val="24"/>
                <w:szCs w:val="24"/>
              </w:rPr>
            </w:pPr>
          </w:p>
          <w:p w14:paraId="730BADA9" w14:textId="575EB693" w:rsidR="005B1EA9" w:rsidRDefault="005803AA" w:rsidP="00F94006">
            <w:pPr>
              <w:pStyle w:val="NormalWeb"/>
              <w:ind w:left="720"/>
              <w:rPr>
                <w:ins w:id="126" w:author="Carrie Grubert (CMCS/DSCP)" w:date="2023-05-16T19:25:00Z"/>
              </w:rPr>
            </w:pPr>
            <w:ins w:id="127" w:author="Grubert, Carrie (CMS/CMCS)" w:date="2023-06-27T13:19:00Z">
              <w:r>
                <w:t xml:space="preserve">CHIP pays for labor and delivery and </w:t>
              </w:r>
            </w:ins>
            <w:ins w:id="128" w:author="Carrie Grubert (CMCS/DSCP)" w:date="2023-04-18T15:49:00Z">
              <w:del w:id="129" w:author="Grubert, Carrie (CMS/CMCS)" w:date="2023-06-27T13:19:00Z">
                <w:r w:rsidR="00F94006" w:rsidDel="005803AA">
                  <w:delText>T</w:delText>
                </w:r>
              </w:del>
            </w:ins>
            <w:ins w:id="130" w:author="Grubert, Carrie (CMS/CMCS)" w:date="2023-06-27T13:19:00Z">
              <w:r>
                <w:t>t</w:t>
              </w:r>
            </w:ins>
            <w:ins w:id="131" w:author="Carrie Grubert (CMCS/DSCP)" w:date="2023-04-18T15:49:00Z">
              <w:r w:rsidR="00F94006">
                <w:t xml:space="preserve">he state </w:t>
              </w:r>
            </w:ins>
            <w:ins w:id="132" w:author="Carrie Grubert (CMCS/DSCP)" w:date="2023-05-16T19:26:00Z">
              <w:r w:rsidR="005B1EA9">
                <w:t>screens</w:t>
              </w:r>
            </w:ins>
            <w:ins w:id="133" w:author="Carrie Grubert (CMCS/DSCP)" w:date="2023-05-16T19:27:00Z">
              <w:r w:rsidR="005B1EA9">
                <w:t xml:space="preserve"> the child for potential eligibility for Medicaid</w:t>
              </w:r>
            </w:ins>
            <w:ins w:id="134" w:author="Carrie Grubert (CMCS/DSCP)" w:date="2023-04-25T14:16:00Z">
              <w:del w:id="135" w:author="Grubert, Carrie (CMS/CMCS)" w:date="2023-06-26T13:46:00Z">
                <w:r w:rsidR="00891933" w:rsidDel="00EF1AE0">
                  <w:delText xml:space="preserve"> </w:delText>
                </w:r>
              </w:del>
            </w:ins>
            <w:ins w:id="136" w:author="Carrie Grubert (CMCS/DSCP)" w:date="2023-04-19T10:32:00Z">
              <w:del w:id="137" w:author="Grubert, Carrie (CMS/CMCS)" w:date="2023-06-26T13:46:00Z">
                <w:r w:rsidR="00837995" w:rsidDel="00EF1AE0">
                  <w:delText>up</w:delText>
                </w:r>
                <w:r w:rsidR="000B03FF" w:rsidDel="00EF1AE0">
                  <w:delText>on</w:delText>
                </w:r>
              </w:del>
            </w:ins>
            <w:ins w:id="138" w:author="Carrie Grubert (CMCS/DSCP)" w:date="2023-04-19T10:33:00Z">
              <w:del w:id="139" w:author="Grubert, Carrie (CMS/CMCS)" w:date="2023-06-26T13:46:00Z">
                <w:r w:rsidR="000B03FF" w:rsidDel="00EF1AE0">
                  <w:delText xml:space="preserve"> birth</w:delText>
                </w:r>
              </w:del>
            </w:ins>
            <w:ins w:id="140" w:author="Carrie Grubert (CMCS/DSCP)" w:date="2023-05-24T17:19:00Z">
              <w:r w:rsidR="00DB475D">
                <w:t>.</w:t>
              </w:r>
            </w:ins>
            <w:ins w:id="141" w:author="Carrie Grubert (CMCS/DSCP)" w:date="2023-04-18T15:49:00Z">
              <w:r w:rsidR="00F94006" w:rsidRPr="00F94006">
                <w:t xml:space="preserve"> </w:t>
              </w:r>
            </w:ins>
            <w:ins w:id="142" w:author="Carrie Grubert (CMCS/DSCP)" w:date="2023-05-24T17:15:00Z">
              <w:r w:rsidR="00DB475D">
                <w:t xml:space="preserve">     </w:t>
              </w:r>
            </w:ins>
            <w:ins w:id="143" w:author="Carrie Grubert (CMCS/DSCP)" w:date="2023-05-16T19:25:00Z">
              <w:r w:rsidR="005B1EA9" w:rsidRPr="00DB475D">
                <w:t>Yes/No</w:t>
              </w:r>
              <w:r w:rsidR="005B1EA9">
                <w:t xml:space="preserve"> </w:t>
              </w:r>
            </w:ins>
          </w:p>
          <w:p w14:paraId="4AF9F418" w14:textId="384F9366" w:rsidR="00F94006" w:rsidRPr="00F94006" w:rsidRDefault="005803AA" w:rsidP="00F94006">
            <w:pPr>
              <w:pStyle w:val="NormalWeb"/>
              <w:ind w:left="720"/>
              <w:rPr>
                <w:ins w:id="144" w:author="Carrie Grubert (CMCS/DSCP)" w:date="2023-04-18T15:49:00Z"/>
              </w:rPr>
            </w:pPr>
            <w:ins w:id="145" w:author="Grubert, Carrie (CMS/CMCS)" w:date="2023-06-27T13:19:00Z">
              <w:r>
                <w:t xml:space="preserve">Emergency Medicaid pays for labor and delivery and </w:t>
              </w:r>
            </w:ins>
            <w:ins w:id="146" w:author="Carrie Grubert (CMCS/DSCP)" w:date="2023-04-18T15:49:00Z">
              <w:del w:id="147" w:author="Grubert, Carrie (CMS/CMCS)" w:date="2023-06-27T13:19:00Z">
                <w:r w:rsidR="00F94006" w:rsidDel="005803AA">
                  <w:delText>T</w:delText>
                </w:r>
              </w:del>
            </w:ins>
            <w:ins w:id="148" w:author="Grubert, Carrie (CMS/CMCS)" w:date="2023-06-27T13:19:00Z">
              <w:r>
                <w:t>t</w:t>
              </w:r>
            </w:ins>
            <w:ins w:id="149" w:author="Carrie Grubert (CMCS/DSCP)" w:date="2023-04-18T15:49:00Z">
              <w:r w:rsidR="00F94006">
                <w:t>he stat</w:t>
              </w:r>
            </w:ins>
            <w:ins w:id="150" w:author="Carrie Grubert (CMCS/DSCP)" w:date="2023-04-18T15:51:00Z">
              <w:r w:rsidR="00F94006">
                <w:t>e</w:t>
              </w:r>
            </w:ins>
            <w:ins w:id="151" w:author="Carrie Grubert (CMCS/DSCP)" w:date="2023-04-18T16:35:00Z">
              <w:r w:rsidR="00073980">
                <w:t xml:space="preserve"> </w:t>
              </w:r>
            </w:ins>
            <w:ins w:id="152" w:author="Carrie Grubert (CMCS/DSCP)" w:date="2023-04-18T15:51:00Z">
              <w:r w:rsidR="00F94006">
                <w:t xml:space="preserve">deems the newborn eligible for Medicaid and </w:t>
              </w:r>
            </w:ins>
            <w:ins w:id="153" w:author="Meg Barry (CMCS)" w:date="2023-05-19T16:31:00Z">
              <w:r w:rsidR="00183043">
                <w:t>ends the</w:t>
              </w:r>
            </w:ins>
            <w:ins w:id="154" w:author="Carrie Grubert (CMCS/DSCP)" w:date="2023-04-18T15:51:00Z">
              <w:r w:rsidR="00F94006">
                <w:t xml:space="preserve"> </w:t>
              </w:r>
            </w:ins>
            <w:ins w:id="155" w:author="Carrie Grubert (CMCS/DSCP)" w:date="2023-05-23T16:34:00Z">
              <w:r w:rsidR="00FE6A80">
                <w:t>continuous eligibility</w:t>
              </w:r>
              <w:r w:rsidR="00FE6A80" w:rsidRPr="00A773F9">
                <w:t xml:space="preserve"> </w:t>
              </w:r>
            </w:ins>
            <w:ins w:id="156" w:author="Carrie Grubert (CMCS/DSCP)" w:date="2023-04-18T15:50:00Z">
              <w:r w:rsidR="00F94006">
                <w:t xml:space="preserve">period </w:t>
              </w:r>
            </w:ins>
            <w:ins w:id="157" w:author="Meg Barry (CMCS)" w:date="2023-05-19T16:31:00Z">
              <w:r w:rsidR="00183043">
                <w:t>in CHIP</w:t>
              </w:r>
              <w:del w:id="158" w:author="Grubert, Carrie (CMS/CMCS)" w:date="2023-06-26T13:47:00Z">
                <w:r w:rsidR="00183043" w:rsidDel="00EF1AE0">
                  <w:delText xml:space="preserve"> at birth</w:delText>
                </w:r>
              </w:del>
            </w:ins>
            <w:ins w:id="159" w:author="Carrie Grubert (CMCS/DSCP)" w:date="2023-04-18T15:51:00Z">
              <w:r w:rsidR="00F94006">
                <w:t xml:space="preserve">.  </w:t>
              </w:r>
            </w:ins>
            <w:ins w:id="160" w:author="Carrie Grubert (CMCS/DSCP)" w:date="2023-05-24T17:15:00Z">
              <w:r w:rsidR="00DB475D">
                <w:t xml:space="preserve">       </w:t>
              </w:r>
            </w:ins>
            <w:ins w:id="161" w:author="Carrie Grubert (CMCS/DSCP)" w:date="2023-05-16T19:25:00Z">
              <w:r w:rsidR="005B1EA9" w:rsidRPr="00DB475D">
                <w:t>Yes/No</w:t>
              </w:r>
            </w:ins>
          </w:p>
          <w:p w14:paraId="5E583F04" w14:textId="77777777" w:rsidR="00F94006" w:rsidRDefault="00F94006" w:rsidP="007D17A8">
            <w:pPr>
              <w:pStyle w:val="NormalWeb"/>
              <w:spacing w:before="0" w:beforeAutospacing="0" w:after="0" w:afterAutospacing="0"/>
              <w:ind w:left="720"/>
              <w:rPr>
                <w:ins w:id="162" w:author="Carrie Grubert (CMCS/DSCP)" w:date="2023-04-18T15:40:00Z"/>
              </w:rPr>
            </w:pPr>
          </w:p>
          <w:p w14:paraId="04A632C9" w14:textId="77777777" w:rsidR="001862AB" w:rsidRDefault="001862AB" w:rsidP="007D17A8">
            <w:pPr>
              <w:autoSpaceDE w:val="0"/>
              <w:autoSpaceDN w:val="0"/>
              <w:adjustRightInd w:val="0"/>
              <w:ind w:left="720"/>
              <w:contextualSpacing/>
              <w:rPr>
                <w:ins w:id="163" w:author="Carrie Grubert (CMCS/DSCP)" w:date="2023-04-18T15:39:00Z"/>
                <w:rFonts w:ascii="Times New Roman" w:hAnsi="Times New Roman" w:cs="Times New Roman"/>
                <w:sz w:val="24"/>
                <w:szCs w:val="24"/>
              </w:rPr>
            </w:pPr>
          </w:p>
          <w:p w14:paraId="2839C67A" w14:textId="04713E3B" w:rsidR="001862AB" w:rsidRPr="00E52624" w:rsidRDefault="001862AB" w:rsidP="007D17A8">
            <w:pPr>
              <w:autoSpaceDE w:val="0"/>
              <w:autoSpaceDN w:val="0"/>
              <w:adjustRightInd w:val="0"/>
              <w:contextualSpacing/>
              <w:rPr>
                <w:rFonts w:cstheme="minorHAnsi"/>
                <w:sz w:val="24"/>
                <w:szCs w:val="24"/>
              </w:rPr>
            </w:pPr>
          </w:p>
        </w:tc>
      </w:tr>
    </w:tbl>
    <w:p w14:paraId="07D3EAC8" w14:textId="77777777" w:rsidR="005822DC" w:rsidRDefault="005822DC" w:rsidP="005822DC">
      <w:pPr>
        <w:rPr>
          <w:rFonts w:cstheme="minorHAnsi"/>
        </w:rPr>
      </w:pPr>
    </w:p>
    <w:p w14:paraId="67E2B0AD" w14:textId="77777777" w:rsidR="00D36471" w:rsidRDefault="00D36471">
      <w:pPr>
        <w:rPr>
          <w:ins w:id="164" w:author="Jordan, Joyce (CMS/CMCS)" w:date="2023-10-23T09:37:00Z"/>
        </w:rPr>
      </w:pPr>
    </w:p>
    <w:p w14:paraId="3D0669AD" w14:textId="77777777" w:rsidR="0044042C" w:rsidRPr="0044042C" w:rsidRDefault="0044042C" w:rsidP="0044042C">
      <w:pPr>
        <w:widowControl w:val="0"/>
        <w:autoSpaceDE w:val="0"/>
        <w:autoSpaceDN w:val="0"/>
        <w:spacing w:before="90" w:after="0" w:line="240" w:lineRule="auto"/>
        <w:ind w:left="4413"/>
        <w:rPr>
          <w:ins w:id="165" w:author="Jordan, Joyce (CMS/CMCS)" w:date="2023-10-23T09:37:00Z"/>
          <w:rFonts w:ascii="Times New Roman" w:eastAsia="Times New Roman" w:hAnsi="Times New Roman" w:cs="Times New Roman"/>
          <w:sz w:val="24"/>
        </w:rPr>
      </w:pPr>
      <w:ins w:id="166" w:author="Jordan, Joyce (CMS/CMCS)" w:date="2023-10-23T09:37:00Z">
        <w:r w:rsidRPr="0044042C">
          <w:rPr>
            <w:rFonts w:ascii="Times New Roman" w:eastAsia="Times New Roman" w:hAnsi="Times New Roman" w:cs="Times New Roman"/>
            <w:sz w:val="24"/>
            <w:u w:val="single"/>
          </w:rPr>
          <w:t xml:space="preserve">PRA Disclosure </w:t>
        </w:r>
        <w:r w:rsidRPr="0044042C">
          <w:rPr>
            <w:rFonts w:ascii="Times New Roman" w:eastAsia="Times New Roman" w:hAnsi="Times New Roman" w:cs="Times New Roman"/>
            <w:spacing w:val="-2"/>
            <w:sz w:val="24"/>
            <w:u w:val="single"/>
          </w:rPr>
          <w:t>Statement</w:t>
        </w:r>
      </w:ins>
    </w:p>
    <w:p w14:paraId="3A10DFD9" w14:textId="77777777" w:rsidR="0044042C" w:rsidRPr="0044042C" w:rsidRDefault="0044042C" w:rsidP="0044042C">
      <w:pPr>
        <w:widowControl w:val="0"/>
        <w:autoSpaceDE w:val="0"/>
        <w:autoSpaceDN w:val="0"/>
        <w:spacing w:before="27" w:after="0" w:line="249" w:lineRule="auto"/>
        <w:ind w:left="148" w:right="14"/>
        <w:rPr>
          <w:ins w:id="167" w:author="Jordan, Joyce (CMS/CMCS)" w:date="2023-10-23T09:37:00Z"/>
          <w:rFonts w:ascii="Times New Roman" w:eastAsia="Times New Roman" w:hAnsi="Times New Roman" w:cs="Times New Roman"/>
          <w:sz w:val="20"/>
          <w:szCs w:val="20"/>
        </w:rPr>
      </w:pPr>
      <w:ins w:id="168" w:author="Jordan, Joyce (CMS/CMCS)" w:date="2023-10-23T09:37:00Z">
        <w:r w:rsidRPr="0044042C">
          <w:rPr>
            <w:rFonts w:ascii="Times New Roman" w:eastAsia="Times New Roman" w:hAnsi="Times New Roman" w:cs="Times New Roman"/>
            <w:sz w:val="20"/>
            <w:szCs w:val="20"/>
          </w:rPr>
          <w:t>According to the Paperwork Reduction Act of 1995, no persons are required to respond to a collection of information unless it displays a valid OMB control number.</w:t>
        </w:r>
        <w:r w:rsidRPr="0044042C">
          <w:rPr>
            <w:rFonts w:ascii="Times New Roman" w:eastAsia="Times New Roman" w:hAnsi="Times New Roman" w:cs="Times New Roman"/>
            <w:spacing w:val="40"/>
            <w:sz w:val="20"/>
            <w:szCs w:val="20"/>
          </w:rPr>
          <w:t xml:space="preserve"> </w:t>
        </w:r>
        <w:r w:rsidRPr="0044042C">
          <w:rPr>
            <w:rFonts w:ascii="Times New Roman" w:eastAsia="Times New Roman" w:hAnsi="Times New Roman" w:cs="Times New Roman"/>
            <w:sz w:val="20"/>
            <w:szCs w:val="20"/>
          </w:rPr>
          <w:t>The valid OMB control number for this information collection is 0938-1148.</w:t>
        </w:r>
        <w:r w:rsidRPr="0044042C">
          <w:rPr>
            <w:rFonts w:ascii="Times New Roman" w:eastAsia="Times New Roman" w:hAnsi="Times New Roman" w:cs="Times New Roman"/>
            <w:spacing w:val="40"/>
            <w:sz w:val="20"/>
            <w:szCs w:val="20"/>
          </w:rPr>
          <w:t xml:space="preserve"> </w:t>
        </w:r>
        <w:r w:rsidRPr="0044042C">
          <w:rPr>
            <w:rFonts w:ascii="Times New Roman" w:eastAsia="Times New Roman" w:hAnsi="Times New Roman" w:cs="Times New Roman"/>
            <w:sz w:val="20"/>
            <w:szCs w:val="20"/>
          </w:rPr>
          <w:t>The time required to complete this information collection is estimated to average 50 hours per response, including the time to review instructions, search existing data resources, gather the data needed, and complete and review the information collection.</w:t>
        </w:r>
        <w:r w:rsidRPr="0044042C">
          <w:rPr>
            <w:rFonts w:ascii="Times New Roman" w:eastAsia="Times New Roman" w:hAnsi="Times New Roman" w:cs="Times New Roman"/>
            <w:spacing w:val="40"/>
            <w:sz w:val="20"/>
            <w:szCs w:val="20"/>
          </w:rPr>
          <w:t xml:space="preserve"> </w:t>
        </w:r>
        <w:r w:rsidRPr="0044042C">
          <w:rPr>
            <w:rFonts w:ascii="Times New Roman" w:eastAsia="Times New Roman" w:hAnsi="Times New Roman" w:cs="Times New Roman"/>
            <w:sz w:val="20"/>
            <w:szCs w:val="20"/>
          </w:rPr>
          <w:t>If you have comments concerning the accuracy of the</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time</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estimate(s)</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or</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suggestions</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for</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improving</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this</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form,</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please</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write</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to:</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CMS,</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7500</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Security</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Boulevard,</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Attn:</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PRA</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Reports</w:t>
        </w:r>
        <w:r w:rsidRPr="0044042C">
          <w:rPr>
            <w:rFonts w:ascii="Times New Roman" w:eastAsia="Times New Roman" w:hAnsi="Times New Roman" w:cs="Times New Roman"/>
            <w:spacing w:val="-2"/>
            <w:sz w:val="20"/>
            <w:szCs w:val="20"/>
          </w:rPr>
          <w:t xml:space="preserve"> </w:t>
        </w:r>
        <w:r w:rsidRPr="0044042C">
          <w:rPr>
            <w:rFonts w:ascii="Times New Roman" w:eastAsia="Times New Roman" w:hAnsi="Times New Roman" w:cs="Times New Roman"/>
            <w:sz w:val="20"/>
            <w:szCs w:val="20"/>
          </w:rPr>
          <w:t>Clearance Officer, Mail Stop C4-26-05, Baltimore, Maryland 21244-1850.</w:t>
        </w:r>
      </w:ins>
    </w:p>
    <w:p w14:paraId="3468650B" w14:textId="77777777" w:rsidR="0044042C" w:rsidRPr="0044042C" w:rsidRDefault="0044042C" w:rsidP="0044042C">
      <w:pPr>
        <w:widowControl w:val="0"/>
        <w:autoSpaceDE w:val="0"/>
        <w:autoSpaceDN w:val="0"/>
        <w:spacing w:before="28" w:after="0" w:line="240" w:lineRule="auto"/>
        <w:ind w:right="146"/>
        <w:jc w:val="right"/>
        <w:rPr>
          <w:ins w:id="169" w:author="Jordan, Joyce (CMS/CMCS)" w:date="2023-10-23T09:37:00Z"/>
          <w:rFonts w:ascii="Times New Roman" w:eastAsia="Times New Roman" w:hAnsi="Times New Roman" w:cs="Times New Roman"/>
          <w:sz w:val="16"/>
        </w:rPr>
      </w:pPr>
      <w:ins w:id="170" w:author="Jordan, Joyce (CMS/CMCS)" w:date="2023-10-23T09:37:00Z">
        <w:r w:rsidRPr="0044042C">
          <w:rPr>
            <w:rFonts w:ascii="Times New Roman" w:eastAsia="Times New Roman" w:hAnsi="Times New Roman" w:cs="Times New Roman"/>
            <w:spacing w:val="-2"/>
            <w:sz w:val="16"/>
          </w:rPr>
          <w:t>V.20220204</w:t>
        </w:r>
      </w:ins>
    </w:p>
    <w:p w14:paraId="7145A0A7" w14:textId="77777777" w:rsidR="0044042C" w:rsidRDefault="0044042C"/>
    <w:sectPr w:rsidR="0044042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7" w:author="Carrie Grubert (CMCS/DSCP)" w:date="2023-05-16T20:20:00Z" w:initials="DSCP/CLG">
    <w:p w14:paraId="2AE432AF" w14:textId="3902B967" w:rsidR="00536704" w:rsidRDefault="00536704">
      <w:pPr>
        <w:pStyle w:val="CommentText"/>
      </w:pPr>
      <w:r>
        <w:rPr>
          <w:rStyle w:val="CommentReference"/>
        </w:rPr>
        <w:annotationRef/>
      </w:r>
      <w:r w:rsidR="000C7A49">
        <w:rPr>
          <w:noProof/>
        </w:rPr>
        <w:t>Mandatory</w:t>
      </w:r>
      <w:r w:rsidR="00737BE1">
        <w:rPr>
          <w:noProof/>
        </w:rPr>
        <w:t xml:space="preserve">, non editable, </w:t>
      </w:r>
      <w:r w:rsidR="000C7A49">
        <w:rPr>
          <w:noProof/>
        </w:rPr>
        <w:t>and pre-checked.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E432A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E432AF" w16cid:durableId="280E640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261D9"/>
    <w:multiLevelType w:val="hybridMultilevel"/>
    <w:tmpl w:val="393C3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F823D1"/>
    <w:multiLevelType w:val="hybridMultilevel"/>
    <w:tmpl w:val="63FC5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929954">
    <w:abstractNumId w:val="0"/>
  </w:num>
  <w:num w:numId="2" w16cid:durableId="140117507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rie Grubert (CMCS/DSCP)">
    <w15:presenceInfo w15:providerId="None" w15:userId="Carrie Grubert (CMCS/DSCP)"/>
  </w15:person>
  <w15:person w15:author="Jordan, Joyce (CMS/CMCS)">
    <w15:presenceInfo w15:providerId="AD" w15:userId="S::joyce.jordan@cms.hhs.gov::3c0b3223-7a59-4971-85cc-1759133cedfc"/>
  </w15:person>
  <w15:person w15:author="Kristin Edwards">
    <w15:presenceInfo w15:providerId="None" w15:userId="Kristin Edwards"/>
  </w15:person>
  <w15:person w15:author="Meg Barry (CMCS)">
    <w15:presenceInfo w15:providerId="None" w15:userId="Meg Barry (CMCS)"/>
  </w15:person>
  <w15:person w15:author="Grubert, Carrie (CMS/CMCS)">
    <w15:presenceInfo w15:providerId="AD" w15:userId="S::carrie.grubert@cms.hhs.gov::524974ab-21cc-4151-8d78-a2acda3ef0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2DC"/>
    <w:rsid w:val="00021551"/>
    <w:rsid w:val="000231C3"/>
    <w:rsid w:val="000634BE"/>
    <w:rsid w:val="00073980"/>
    <w:rsid w:val="000843DA"/>
    <w:rsid w:val="000900F5"/>
    <w:rsid w:val="0009207D"/>
    <w:rsid w:val="00094F00"/>
    <w:rsid w:val="000B03FF"/>
    <w:rsid w:val="000B142F"/>
    <w:rsid w:val="000B5AC4"/>
    <w:rsid w:val="000C7A49"/>
    <w:rsid w:val="0011502F"/>
    <w:rsid w:val="00122CAA"/>
    <w:rsid w:val="00183043"/>
    <w:rsid w:val="001862AB"/>
    <w:rsid w:val="00190CA8"/>
    <w:rsid w:val="001E4D7E"/>
    <w:rsid w:val="002159B5"/>
    <w:rsid w:val="0023487D"/>
    <w:rsid w:val="002B14A0"/>
    <w:rsid w:val="002B58B6"/>
    <w:rsid w:val="002C30F4"/>
    <w:rsid w:val="002E6006"/>
    <w:rsid w:val="002E70BF"/>
    <w:rsid w:val="00314E8E"/>
    <w:rsid w:val="003213ED"/>
    <w:rsid w:val="00334E91"/>
    <w:rsid w:val="00363C7F"/>
    <w:rsid w:val="00382556"/>
    <w:rsid w:val="0039128E"/>
    <w:rsid w:val="003A2B90"/>
    <w:rsid w:val="003B132E"/>
    <w:rsid w:val="003C459A"/>
    <w:rsid w:val="003C5B8C"/>
    <w:rsid w:val="003D1DE4"/>
    <w:rsid w:val="003E52F9"/>
    <w:rsid w:val="00401509"/>
    <w:rsid w:val="0041481F"/>
    <w:rsid w:val="00416F9D"/>
    <w:rsid w:val="00435E39"/>
    <w:rsid w:val="004373C6"/>
    <w:rsid w:val="0044042C"/>
    <w:rsid w:val="00485A99"/>
    <w:rsid w:val="0051432F"/>
    <w:rsid w:val="00514462"/>
    <w:rsid w:val="00517A49"/>
    <w:rsid w:val="00526C17"/>
    <w:rsid w:val="00527637"/>
    <w:rsid w:val="00533530"/>
    <w:rsid w:val="00536704"/>
    <w:rsid w:val="0054235E"/>
    <w:rsid w:val="0056752A"/>
    <w:rsid w:val="005800B2"/>
    <w:rsid w:val="005803AA"/>
    <w:rsid w:val="005822DC"/>
    <w:rsid w:val="005B1EA9"/>
    <w:rsid w:val="005C3208"/>
    <w:rsid w:val="005C694F"/>
    <w:rsid w:val="005E6E32"/>
    <w:rsid w:val="005F3FB8"/>
    <w:rsid w:val="005F7C3B"/>
    <w:rsid w:val="00637A41"/>
    <w:rsid w:val="006C0D46"/>
    <w:rsid w:val="006D108A"/>
    <w:rsid w:val="006F62F1"/>
    <w:rsid w:val="0071337C"/>
    <w:rsid w:val="00716BA7"/>
    <w:rsid w:val="0071764F"/>
    <w:rsid w:val="00730CA8"/>
    <w:rsid w:val="00737BE1"/>
    <w:rsid w:val="00742BAA"/>
    <w:rsid w:val="00744BE0"/>
    <w:rsid w:val="00745A33"/>
    <w:rsid w:val="007530FF"/>
    <w:rsid w:val="00773695"/>
    <w:rsid w:val="0078047F"/>
    <w:rsid w:val="007841F5"/>
    <w:rsid w:val="007911C1"/>
    <w:rsid w:val="007D17A8"/>
    <w:rsid w:val="007E301E"/>
    <w:rsid w:val="007E5D44"/>
    <w:rsid w:val="007F01FC"/>
    <w:rsid w:val="00801580"/>
    <w:rsid w:val="008220FE"/>
    <w:rsid w:val="00823AA4"/>
    <w:rsid w:val="00837995"/>
    <w:rsid w:val="00865FFC"/>
    <w:rsid w:val="0087544B"/>
    <w:rsid w:val="00875D99"/>
    <w:rsid w:val="0087640C"/>
    <w:rsid w:val="00891933"/>
    <w:rsid w:val="00891BE5"/>
    <w:rsid w:val="008D569B"/>
    <w:rsid w:val="008F7744"/>
    <w:rsid w:val="0097636A"/>
    <w:rsid w:val="009A031C"/>
    <w:rsid w:val="009A3A36"/>
    <w:rsid w:val="009D0B22"/>
    <w:rsid w:val="009D30F8"/>
    <w:rsid w:val="009D4FA2"/>
    <w:rsid w:val="00A13C97"/>
    <w:rsid w:val="00A412E5"/>
    <w:rsid w:val="00A448FF"/>
    <w:rsid w:val="00A77F2A"/>
    <w:rsid w:val="00A93351"/>
    <w:rsid w:val="00A97D82"/>
    <w:rsid w:val="00AC21F3"/>
    <w:rsid w:val="00AC407B"/>
    <w:rsid w:val="00AD2BF8"/>
    <w:rsid w:val="00AE17D5"/>
    <w:rsid w:val="00B266AE"/>
    <w:rsid w:val="00B2759D"/>
    <w:rsid w:val="00B31926"/>
    <w:rsid w:val="00B3514E"/>
    <w:rsid w:val="00B42E51"/>
    <w:rsid w:val="00B6095F"/>
    <w:rsid w:val="00B715FC"/>
    <w:rsid w:val="00B83629"/>
    <w:rsid w:val="00BB2C36"/>
    <w:rsid w:val="00BE1477"/>
    <w:rsid w:val="00BF2AE5"/>
    <w:rsid w:val="00BF3D27"/>
    <w:rsid w:val="00C23899"/>
    <w:rsid w:val="00C261E0"/>
    <w:rsid w:val="00C362BC"/>
    <w:rsid w:val="00C56340"/>
    <w:rsid w:val="00C61450"/>
    <w:rsid w:val="00C6398D"/>
    <w:rsid w:val="00C676A9"/>
    <w:rsid w:val="00C7256C"/>
    <w:rsid w:val="00C736B9"/>
    <w:rsid w:val="00C74009"/>
    <w:rsid w:val="00C76DC6"/>
    <w:rsid w:val="00C874C9"/>
    <w:rsid w:val="00CA328F"/>
    <w:rsid w:val="00CC0275"/>
    <w:rsid w:val="00CC44DC"/>
    <w:rsid w:val="00CF2F5D"/>
    <w:rsid w:val="00D1422F"/>
    <w:rsid w:val="00D3645E"/>
    <w:rsid w:val="00D36471"/>
    <w:rsid w:val="00D4288D"/>
    <w:rsid w:val="00D57473"/>
    <w:rsid w:val="00D70FDE"/>
    <w:rsid w:val="00D762B3"/>
    <w:rsid w:val="00D80255"/>
    <w:rsid w:val="00D83795"/>
    <w:rsid w:val="00DB475D"/>
    <w:rsid w:val="00DC195A"/>
    <w:rsid w:val="00DD27E8"/>
    <w:rsid w:val="00DE461B"/>
    <w:rsid w:val="00DE4B7B"/>
    <w:rsid w:val="00DF4510"/>
    <w:rsid w:val="00E07FC5"/>
    <w:rsid w:val="00E17C81"/>
    <w:rsid w:val="00E2704A"/>
    <w:rsid w:val="00E52624"/>
    <w:rsid w:val="00E8112E"/>
    <w:rsid w:val="00E82B4D"/>
    <w:rsid w:val="00E861D2"/>
    <w:rsid w:val="00ED53F9"/>
    <w:rsid w:val="00EF1AE0"/>
    <w:rsid w:val="00F21825"/>
    <w:rsid w:val="00F323BB"/>
    <w:rsid w:val="00F409D7"/>
    <w:rsid w:val="00F62441"/>
    <w:rsid w:val="00F62EC2"/>
    <w:rsid w:val="00F94006"/>
    <w:rsid w:val="00FA298E"/>
    <w:rsid w:val="00FB0C57"/>
    <w:rsid w:val="00FB38AC"/>
    <w:rsid w:val="00FB7CA6"/>
    <w:rsid w:val="00FD45AA"/>
    <w:rsid w:val="00FE6A80"/>
    <w:rsid w:val="00FF3508"/>
    <w:rsid w:val="00FF7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5ED7D"/>
  <w15:chartTrackingRefBased/>
  <w15:docId w15:val="{D1B85A7F-9A18-4EAD-902A-1D6DC37AC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2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22DC"/>
    <w:rPr>
      <w:sz w:val="16"/>
      <w:szCs w:val="16"/>
    </w:rPr>
  </w:style>
  <w:style w:type="paragraph" w:styleId="CommentText">
    <w:name w:val="annotation text"/>
    <w:basedOn w:val="Normal"/>
    <w:link w:val="CommentTextChar"/>
    <w:uiPriority w:val="99"/>
    <w:unhideWhenUsed/>
    <w:rsid w:val="005822DC"/>
    <w:pPr>
      <w:spacing w:line="240" w:lineRule="auto"/>
    </w:pPr>
    <w:rPr>
      <w:sz w:val="20"/>
      <w:szCs w:val="20"/>
    </w:rPr>
  </w:style>
  <w:style w:type="character" w:customStyle="1" w:styleId="CommentTextChar">
    <w:name w:val="Comment Text Char"/>
    <w:basedOn w:val="DefaultParagraphFont"/>
    <w:link w:val="CommentText"/>
    <w:uiPriority w:val="99"/>
    <w:rsid w:val="005822DC"/>
    <w:rPr>
      <w:sz w:val="20"/>
      <w:szCs w:val="20"/>
    </w:rPr>
  </w:style>
  <w:style w:type="table" w:styleId="TableGrid">
    <w:name w:val="Table Grid"/>
    <w:basedOn w:val="TableNormal"/>
    <w:uiPriority w:val="39"/>
    <w:rsid w:val="00582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22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2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22DC"/>
    <w:rPr>
      <w:b/>
      <w:bCs/>
    </w:rPr>
  </w:style>
  <w:style w:type="character" w:customStyle="1" w:styleId="CommentSubjectChar">
    <w:name w:val="Comment Subject Char"/>
    <w:basedOn w:val="CommentTextChar"/>
    <w:link w:val="CommentSubject"/>
    <w:uiPriority w:val="99"/>
    <w:semiHidden/>
    <w:rsid w:val="005822DC"/>
    <w:rPr>
      <w:b/>
      <w:bCs/>
      <w:sz w:val="20"/>
      <w:szCs w:val="20"/>
    </w:rPr>
  </w:style>
  <w:style w:type="paragraph" w:styleId="Revision">
    <w:name w:val="Revision"/>
    <w:hidden/>
    <w:uiPriority w:val="99"/>
    <w:semiHidden/>
    <w:rsid w:val="009A031C"/>
    <w:pPr>
      <w:spacing w:after="0" w:line="240" w:lineRule="auto"/>
    </w:pPr>
  </w:style>
  <w:style w:type="character" w:styleId="Hyperlink">
    <w:name w:val="Hyperlink"/>
    <w:basedOn w:val="DefaultParagraphFont"/>
    <w:uiPriority w:val="99"/>
    <w:semiHidden/>
    <w:unhideWhenUsed/>
    <w:rsid w:val="00742BAA"/>
    <w:rPr>
      <w:color w:val="0000FF"/>
      <w:u w:val="single"/>
    </w:rPr>
  </w:style>
  <w:style w:type="paragraph" w:styleId="NormalWeb">
    <w:name w:val="Normal (Web)"/>
    <w:basedOn w:val="Normal"/>
    <w:uiPriority w:val="99"/>
    <w:semiHidden/>
    <w:unhideWhenUsed/>
    <w:rsid w:val="001862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954258">
      <w:bodyDiv w:val="1"/>
      <w:marLeft w:val="0"/>
      <w:marRight w:val="0"/>
      <w:marTop w:val="0"/>
      <w:marBottom w:val="0"/>
      <w:divBdr>
        <w:top w:val="none" w:sz="0" w:space="0" w:color="auto"/>
        <w:left w:val="none" w:sz="0" w:space="0" w:color="auto"/>
        <w:bottom w:val="none" w:sz="0" w:space="0" w:color="auto"/>
        <w:right w:val="none" w:sz="0" w:space="0" w:color="auto"/>
      </w:divBdr>
    </w:div>
    <w:div w:id="1423645927">
      <w:bodyDiv w:val="1"/>
      <w:marLeft w:val="0"/>
      <w:marRight w:val="0"/>
      <w:marTop w:val="0"/>
      <w:marBottom w:val="0"/>
      <w:divBdr>
        <w:top w:val="none" w:sz="0" w:space="0" w:color="auto"/>
        <w:left w:val="none" w:sz="0" w:space="0" w:color="auto"/>
        <w:bottom w:val="none" w:sz="0" w:space="0" w:color="auto"/>
        <w:right w:val="none" w:sz="0" w:space="0" w:color="auto"/>
      </w:divBdr>
    </w:div>
    <w:div w:id="20296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numbering" Target="numbering.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omments" Target="comment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44ea41b-304c-4c03-99c4-debb02094f92">CMCS-1591524662-8667</_dlc_DocId>
    <_dlc_DocIdUrl xmlns="144ea41b-304c-4c03-99c4-debb02094f92">
      <Url>https://share.cms.gov/center/CMCS/CAHPG/DSCP/_layouts/15/DocIdRedir.aspx?ID=CMCS-1591524662-8667</Url>
      <Description>CMCS-1591524662-8667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9051F2330A524C8854CA38F07E100B" ma:contentTypeVersion="21" ma:contentTypeDescription="Create a new document." ma:contentTypeScope="" ma:versionID="8fdf2d815fdbde9e6ef2e9b9263eea80">
  <xsd:schema xmlns:xsd="http://www.w3.org/2001/XMLSchema" xmlns:xs="http://www.w3.org/2001/XMLSchema" xmlns:p="http://schemas.microsoft.com/office/2006/metadata/properties" xmlns:ns2="144ea41b-304c-4c03-99c4-debb02094f92" targetNamespace="http://schemas.microsoft.com/office/2006/metadata/properties" ma:root="true" ma:fieldsID="dbd67a5198f09e70ce9365b7ad406034" ns2:_="">
    <xsd:import namespace="144ea41b-304c-4c03-99c4-debb02094f92"/>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810C5-8863-4B82-8935-65530A5E94C2}">
  <ds:schemaRefs>
    <ds:schemaRef ds:uri="http://schemas.microsoft.com/sharepoint/events"/>
  </ds:schemaRefs>
</ds:datastoreItem>
</file>

<file path=customXml/itemProps2.xml><?xml version="1.0" encoding="utf-8"?>
<ds:datastoreItem xmlns:ds="http://schemas.openxmlformats.org/officeDocument/2006/customXml" ds:itemID="{35B7E4E5-E947-46E7-8F67-561AC9AFC4FE}">
  <ds:schemaRefs>
    <ds:schemaRef ds:uri="http://schemas.microsoft.com/sharepoint/v3/contenttype/forms"/>
  </ds:schemaRefs>
</ds:datastoreItem>
</file>

<file path=customXml/itemProps3.xml><?xml version="1.0" encoding="utf-8"?>
<ds:datastoreItem xmlns:ds="http://schemas.openxmlformats.org/officeDocument/2006/customXml" ds:itemID="{B50A4DB7-F52C-49E4-8881-D6EDFC0C3595}">
  <ds:schemaRefs>
    <ds:schemaRef ds:uri="http://schemas.microsoft.com/office/2006/metadata/properties"/>
    <ds:schemaRef ds:uri="http://schemas.microsoft.com/office/infopath/2007/PartnerControls"/>
    <ds:schemaRef ds:uri="144ea41b-304c-4c03-99c4-debb02094f92"/>
  </ds:schemaRefs>
</ds:datastoreItem>
</file>

<file path=customXml/itemProps4.xml><?xml version="1.0" encoding="utf-8"?>
<ds:datastoreItem xmlns:ds="http://schemas.openxmlformats.org/officeDocument/2006/customXml" ds:itemID="{7DB1335B-1972-427B-B7C0-AAE21EA0C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DD45EF-E772-4612-92E3-798F17A52DE0}">
  <ds:schemaRefs>
    <ds:schemaRef ds:uri="Microsoft.SharePoint.Taxonomy.ContentTypeSync"/>
  </ds:schemaRefs>
</ds:datastoreItem>
</file>

<file path=customXml/itemProps6.xml><?xml version="1.0" encoding="utf-8"?>
<ds:datastoreItem xmlns:ds="http://schemas.openxmlformats.org/officeDocument/2006/customXml" ds:itemID="{EECE219E-A34B-4A36-9031-A1D28CC30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Edwards</dc:creator>
  <cp:keywords/>
  <dc:description/>
  <cp:lastModifiedBy>Jordan, Joyce (CMS/CMCS)</cp:lastModifiedBy>
  <cp:revision>2</cp:revision>
  <dcterms:created xsi:type="dcterms:W3CDTF">2023-10-24T19:58:00Z</dcterms:created>
  <dcterms:modified xsi:type="dcterms:W3CDTF">2023-10-24T19:58:00Z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0x010100009051F2330A524C8854CA38F07E100B</vt:lpwstr>
  </property>
  <property fmtid="{D5CDD505-2E9C-101B-9397-08002B2CF9AE}" pid="3" name="_dlc_DocIdItemGuid">
    <vt:lpwstr>0ba9710e-fb01-43f0-b3e1-5b0891b32d3a</vt:lpwstr>
  </property>
</Properties>
</file>